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3446B" w14:textId="77777777" w:rsidR="00C36D95" w:rsidRDefault="00C36D95" w:rsidP="00C36D95">
      <w:pPr>
        <w:shd w:val="clear" w:color="auto" w:fill="FFFFFF"/>
        <w:spacing w:after="0" w:line="240" w:lineRule="auto"/>
        <w:jc w:val="center"/>
        <w:rPr>
          <w:b/>
          <w:noProof/>
          <w:lang w:val="ro-RO"/>
        </w:rPr>
      </w:pPr>
      <w:r>
        <w:rPr>
          <w:b/>
          <w:noProof/>
          <w:lang w:val="ro-RO"/>
        </w:rPr>
        <w:t>Anexa 1</w:t>
      </w:r>
      <w:r w:rsidR="009C5367">
        <w:rPr>
          <w:b/>
          <w:noProof/>
          <w:lang w:val="ro-RO"/>
        </w:rPr>
        <w:t>b</w:t>
      </w:r>
      <w:r>
        <w:rPr>
          <w:b/>
          <w:noProof/>
          <w:lang w:val="ro-RO"/>
        </w:rPr>
        <w:t>. Conformitatea cu prevederile din Regulamentul 651/2014 privind ajutorul de stat exceptat de la notificare</w:t>
      </w:r>
      <w:r w:rsidRPr="00B1772C">
        <w:rPr>
          <w:rFonts w:eastAsia="Times New Roman" w:cs="Times New Roman"/>
          <w:b/>
          <w:bCs/>
          <w:sz w:val="20"/>
          <w:szCs w:val="20"/>
          <w:vertAlign w:val="superscript"/>
          <w:lang w:val="gsw-FR" w:eastAsia="sk-SK"/>
        </w:rPr>
        <w:footnoteReference w:id="1"/>
      </w:r>
      <w:r>
        <w:rPr>
          <w:b/>
          <w:noProof/>
          <w:lang w:val="ro-RO"/>
        </w:rPr>
        <w:t xml:space="preserve"> (</w:t>
      </w:r>
      <w:r w:rsidRPr="0080015E">
        <w:rPr>
          <w:rFonts w:cs="Times New Roman"/>
          <w:szCs w:val="24"/>
          <w:lang w:val="ro-RO"/>
        </w:rPr>
        <w:t xml:space="preserve"> </w:t>
      </w:r>
      <w:r>
        <w:rPr>
          <w:rFonts w:cs="Times New Roman"/>
          <w:szCs w:val="24"/>
          <w:lang w:val="ro-RO"/>
        </w:rPr>
        <w:t>Regulamentul de ajutor de stat exceptat)</w:t>
      </w:r>
    </w:p>
    <w:p w14:paraId="71A48FBD" w14:textId="77777777" w:rsidR="00D329E9" w:rsidRDefault="00B67CE2" w:rsidP="00B67CE2">
      <w:pPr>
        <w:shd w:val="clear" w:color="auto" w:fill="FFFFFF"/>
        <w:tabs>
          <w:tab w:val="left" w:pos="2510"/>
        </w:tabs>
        <w:spacing w:after="0" w:line="240" w:lineRule="auto"/>
        <w:jc w:val="both"/>
        <w:rPr>
          <w:b/>
          <w:noProof/>
          <w:lang w:val="ro-RO"/>
        </w:rPr>
      </w:pPr>
      <w:r>
        <w:rPr>
          <w:b/>
          <w:noProof/>
          <w:lang w:val="ro-RO"/>
        </w:rPr>
        <w:tab/>
      </w:r>
    </w:p>
    <w:p w14:paraId="512B41D1" w14:textId="77777777" w:rsidR="00B67CE2" w:rsidRDefault="00B67CE2" w:rsidP="00B67CE2">
      <w:pPr>
        <w:shd w:val="clear" w:color="auto" w:fill="FFFFFF"/>
        <w:tabs>
          <w:tab w:val="left" w:pos="2510"/>
        </w:tabs>
        <w:spacing w:after="0" w:line="240" w:lineRule="auto"/>
        <w:jc w:val="both"/>
        <w:rPr>
          <w:b/>
          <w:noProof/>
          <w:lang w:val="ro-RO"/>
        </w:rPr>
      </w:pPr>
    </w:p>
    <w:p w14:paraId="0388C805" w14:textId="77777777" w:rsidR="00B67CE2" w:rsidRDefault="00B67CE2" w:rsidP="00B67CE2">
      <w:pPr>
        <w:shd w:val="clear" w:color="auto" w:fill="FFFFFF"/>
        <w:tabs>
          <w:tab w:val="left" w:pos="2510"/>
        </w:tabs>
        <w:spacing w:after="0" w:line="240" w:lineRule="auto"/>
        <w:jc w:val="both"/>
        <w:rPr>
          <w:b/>
          <w:noProof/>
          <w:lang w:val="ro-RO"/>
        </w:rPr>
      </w:pPr>
    </w:p>
    <w:p w14:paraId="316E1A2B" w14:textId="77777777" w:rsidR="00C456E8" w:rsidRDefault="00C456E8" w:rsidP="00D329E9">
      <w:pPr>
        <w:shd w:val="clear" w:color="auto" w:fill="FFFFFF"/>
        <w:spacing w:after="0" w:line="240" w:lineRule="auto"/>
        <w:jc w:val="both"/>
        <w:rPr>
          <w:b/>
          <w:i/>
          <w:noProof/>
          <w:lang w:val="ro-RO"/>
        </w:rPr>
      </w:pPr>
    </w:p>
    <w:p w14:paraId="67EEBFDB" w14:textId="77777777" w:rsidR="00C456E8" w:rsidRPr="00335A65" w:rsidRDefault="00C456E8" w:rsidP="0061296D">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sidR="00E77C31">
        <w:rPr>
          <w:b/>
          <w:noProof/>
          <w:lang w:val="ro-RO"/>
        </w:rPr>
        <w:t xml:space="preserve">cu caracter general prevăzute în </w:t>
      </w:r>
      <w:r w:rsidR="00E77C31" w:rsidRPr="003D20DF">
        <w:rPr>
          <w:b/>
          <w:noProof/>
          <w:lang w:val="ro-RO"/>
        </w:rPr>
        <w:t xml:space="preserve">Capitolul </w:t>
      </w:r>
      <w:r w:rsidRPr="003D20DF">
        <w:rPr>
          <w:b/>
          <w:noProof/>
          <w:lang w:val="ro-RO"/>
        </w:rPr>
        <w:t>I</w:t>
      </w:r>
      <w:r w:rsidR="00A22C57">
        <w:rPr>
          <w:b/>
          <w:noProof/>
          <w:lang w:val="ro-RO"/>
        </w:rPr>
        <w:t xml:space="preserve"> al </w:t>
      </w:r>
      <w:r w:rsidR="0061296D" w:rsidRPr="00335A65">
        <w:rPr>
          <w:b/>
          <w:i/>
          <w:noProof/>
          <w:lang w:val="ro-RO"/>
        </w:rPr>
        <w:t>Regulamentul</w:t>
      </w:r>
      <w:r w:rsidR="00335A65" w:rsidRPr="00335A65">
        <w:rPr>
          <w:b/>
          <w:i/>
          <w:noProof/>
          <w:lang w:val="ro-RO"/>
        </w:rPr>
        <w:t>ui</w:t>
      </w:r>
      <w:r w:rsidR="0061296D" w:rsidRPr="00335A65">
        <w:rPr>
          <w:b/>
          <w:i/>
          <w:noProof/>
          <w:lang w:val="ro-RO"/>
        </w:rPr>
        <w:t xml:space="preserve"> (UE) nr.651/2014 de declarare a anumitor categorii de ajutoare compatibile cu piața internă în aplicarea articolelor 107 și 108 din tratat</w:t>
      </w:r>
    </w:p>
    <w:p w14:paraId="4D432566" w14:textId="77777777" w:rsidR="00C456E8" w:rsidRDefault="00C456E8" w:rsidP="00C456E8">
      <w:pPr>
        <w:shd w:val="clear" w:color="auto" w:fill="FFFFFF"/>
        <w:spacing w:after="0" w:line="240" w:lineRule="auto"/>
        <w:jc w:val="both"/>
        <w:rPr>
          <w:b/>
          <w:noProof/>
          <w:lang w:val="ro-RO"/>
        </w:rPr>
      </w:pPr>
    </w:p>
    <w:p w14:paraId="23FEA907" w14:textId="77777777" w:rsidR="00E038EB" w:rsidRDefault="00D345F2" w:rsidP="00D90E91">
      <w:pPr>
        <w:shd w:val="clear" w:color="auto" w:fill="FFFFFF"/>
        <w:spacing w:before="100" w:beforeAutospacing="1" w:after="100" w:afterAutospacing="1" w:line="240" w:lineRule="auto"/>
        <w:jc w:val="both"/>
        <w:rPr>
          <w:b/>
          <w:noProof/>
          <w:u w:val="single"/>
          <w:lang w:val="ro-RO"/>
        </w:rPr>
      </w:pPr>
      <w:r>
        <w:rPr>
          <w:b/>
          <w:noProof/>
          <w:u w:val="single"/>
          <w:lang w:val="ro-RO"/>
        </w:rPr>
        <w:t>Domeniul de  aplicare</w:t>
      </w:r>
      <w:r w:rsidR="00B57A33">
        <w:rPr>
          <w:b/>
          <w:noProof/>
          <w:u w:val="single"/>
          <w:lang w:val="ro-RO"/>
        </w:rPr>
        <w:t xml:space="preserve"> </w:t>
      </w:r>
    </w:p>
    <w:tbl>
      <w:tblPr>
        <w:tblStyle w:val="TableGrid"/>
        <w:tblW w:w="9648" w:type="dxa"/>
        <w:tblLook w:val="04A0" w:firstRow="1" w:lastRow="0" w:firstColumn="1" w:lastColumn="0" w:noHBand="0" w:noVBand="1"/>
      </w:tblPr>
      <w:tblGrid>
        <w:gridCol w:w="9648"/>
      </w:tblGrid>
      <w:tr w:rsidR="002F1002" w:rsidRPr="00D345F2" w14:paraId="32DB4DE0" w14:textId="77777777" w:rsidTr="00094C93">
        <w:tc>
          <w:tcPr>
            <w:tcW w:w="9648" w:type="dxa"/>
          </w:tcPr>
          <w:p w14:paraId="7BA72564"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Solicitantul va completa cu informaţii referitoare la îndeplinirea următoarelor condiţii impuse de </w:t>
            </w:r>
            <w:r w:rsidRPr="0080015E">
              <w:rPr>
                <w:rFonts w:cstheme="minorHAnsi"/>
                <w:i/>
                <w:color w:val="FF0000"/>
                <w:szCs w:val="24"/>
                <w:lang w:val="ro-RO"/>
              </w:rPr>
              <w:t>Regulamentul de ajutor de stat exceptat</w:t>
            </w:r>
            <w:r>
              <w:rPr>
                <w:rFonts w:cstheme="minorHAnsi"/>
                <w:i/>
                <w:color w:val="FF0000"/>
                <w:szCs w:val="24"/>
                <w:lang w:val="ro-RO"/>
              </w:rPr>
              <w:t>:</w:t>
            </w:r>
          </w:p>
          <w:p w14:paraId="565261D7" w14:textId="77777777" w:rsidR="002F1002" w:rsidRDefault="002F1002" w:rsidP="00094C93">
            <w:pPr>
              <w:spacing w:before="100" w:beforeAutospacing="1" w:after="100" w:afterAutospacing="1"/>
              <w:jc w:val="both"/>
              <w:rPr>
                <w:rFonts w:cstheme="minorHAnsi"/>
                <w:i/>
                <w:color w:val="FF0000"/>
                <w:szCs w:val="24"/>
                <w:lang w:val="ro-RO"/>
              </w:rPr>
            </w:pPr>
            <w:r w:rsidRPr="000F5D28">
              <w:rPr>
                <w:rFonts w:cstheme="minorHAnsi"/>
                <w:i/>
                <w:color w:val="FF0000"/>
                <w:szCs w:val="24"/>
                <w:lang w:val="ro-RO"/>
              </w:rPr>
              <w:t>În cazul în care întreprindere</w:t>
            </w:r>
            <w:r>
              <w:rPr>
                <w:rFonts w:cstheme="minorHAnsi"/>
                <w:i/>
                <w:color w:val="FF0000"/>
                <w:szCs w:val="24"/>
                <w:lang w:val="ro-RO"/>
              </w:rPr>
              <w:t>a</w:t>
            </w:r>
            <w:r w:rsidRPr="000F5D28">
              <w:rPr>
                <w:rFonts w:cstheme="minorHAnsi"/>
                <w:i/>
                <w:color w:val="FF0000"/>
                <w:szCs w:val="24"/>
                <w:lang w:val="ro-RO"/>
              </w:rPr>
              <w:t xml:space="preserve"> își desfășoară activitatea atât în sectoarele excluse menționate la </w:t>
            </w:r>
            <w:r w:rsidR="00D345F2">
              <w:rPr>
                <w:rFonts w:cstheme="minorHAnsi"/>
                <w:i/>
                <w:color w:val="FF0000"/>
                <w:szCs w:val="24"/>
                <w:lang w:val="ro-RO"/>
              </w:rPr>
              <w:t>art.1,alin.</w:t>
            </w:r>
            <w:r w:rsidR="005C59CE">
              <w:rPr>
                <w:rFonts w:cstheme="minorHAnsi"/>
                <w:i/>
                <w:color w:val="FF0000"/>
                <w:szCs w:val="24"/>
                <w:lang w:val="ro-RO"/>
              </w:rPr>
              <w:t>3</w:t>
            </w:r>
            <w:r w:rsidR="00D345F2">
              <w:rPr>
                <w:rFonts w:cstheme="minorHAnsi"/>
                <w:i/>
                <w:color w:val="FF0000"/>
                <w:szCs w:val="24"/>
                <w:lang w:val="ro-RO"/>
              </w:rPr>
              <w:t>,</w:t>
            </w:r>
            <w:r>
              <w:rPr>
                <w:rFonts w:cstheme="minorHAnsi"/>
                <w:i/>
                <w:color w:val="FF0000"/>
                <w:szCs w:val="24"/>
                <w:lang w:val="ro-RO"/>
              </w:rPr>
              <w:t xml:space="preserve"> literele a, b şi c din Regulamentul de ajutor de stat </w:t>
            </w:r>
            <w:r w:rsidRPr="000F5D28">
              <w:rPr>
                <w:rFonts w:cstheme="minorHAnsi"/>
                <w:i/>
                <w:color w:val="FF0000"/>
                <w:szCs w:val="24"/>
                <w:lang w:val="ro-RO"/>
              </w:rPr>
              <w:t>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AE669D">
              <w:rPr>
                <w:rFonts w:cstheme="minorHAnsi"/>
                <w:i/>
                <w:color w:val="FF0000"/>
                <w:szCs w:val="24"/>
                <w:lang w:val="ro-RO"/>
              </w:rPr>
              <w:t>1-producţie</w:t>
            </w:r>
            <w:r w:rsidRPr="000F5D28">
              <w:rPr>
                <w:rFonts w:cstheme="minorHAnsi"/>
                <w:i/>
                <w:color w:val="FF0000"/>
                <w:szCs w:val="24"/>
                <w:lang w:val="ro-RO"/>
              </w:rPr>
              <w:t xml:space="preserve"> din POIM.</w:t>
            </w:r>
            <w:r>
              <w:rPr>
                <w:rFonts w:cstheme="minorHAnsi"/>
                <w:i/>
                <w:color w:val="FF0000"/>
                <w:szCs w:val="24"/>
                <w:lang w:val="ro-RO"/>
              </w:rPr>
              <w:t xml:space="preserve">  </w:t>
            </w:r>
          </w:p>
          <w:p w14:paraId="31806054"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De asemenea, se va avea în vedere că dacă î</w:t>
            </w:r>
            <w:r w:rsidRPr="002A63AE">
              <w:rPr>
                <w:rFonts w:cstheme="minorHAnsi"/>
                <w:i/>
                <w:color w:val="FF0000"/>
                <w:szCs w:val="24"/>
                <w:lang w:val="ro-RO"/>
              </w:rPr>
              <w:t>ntreprin</w:t>
            </w:r>
            <w:r>
              <w:rPr>
                <w:rFonts w:cstheme="minorHAnsi"/>
                <w:i/>
                <w:color w:val="FF0000"/>
                <w:szCs w:val="24"/>
                <w:lang w:val="ro-RO"/>
              </w:rPr>
              <w:t>derea se află în urma din situaţiile prezentate la art.1, alin 4, punctul a şi c nu sunt eligibile pentru finanţare. Prin urmare, solicitantul va declara la cererea de finanţare dacă:</w:t>
            </w:r>
          </w:p>
          <w:p w14:paraId="24FC4D96"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face </w:t>
            </w:r>
            <w:r w:rsidRPr="002A63AE">
              <w:rPr>
                <w:rFonts w:cstheme="minorHAnsi"/>
                <w:i/>
                <w:color w:val="FF0000"/>
                <w:szCs w:val="24"/>
                <w:lang w:val="ro-RO"/>
              </w:rPr>
              <w:t>obiectul unui ordin de recuperare neexecutat în urma unei decizii anterioare a Co</w:t>
            </w:r>
            <w:r>
              <w:rPr>
                <w:rFonts w:cstheme="minorHAnsi"/>
                <w:i/>
                <w:color w:val="FF0000"/>
                <w:szCs w:val="24"/>
                <w:lang w:val="ro-RO"/>
              </w:rPr>
              <w:t xml:space="preserve">misiei prin care un ajutor este </w:t>
            </w:r>
            <w:r w:rsidRPr="002A63AE">
              <w:rPr>
                <w:rFonts w:cstheme="minorHAnsi"/>
                <w:i/>
                <w:color w:val="FF0000"/>
                <w:szCs w:val="24"/>
                <w:lang w:val="ro-RO"/>
              </w:rPr>
              <w:t>declarat ilegal și incompatibil cu piața internă</w:t>
            </w:r>
            <w:r>
              <w:rPr>
                <w:rFonts w:cstheme="minorHAnsi"/>
                <w:i/>
                <w:color w:val="FF0000"/>
                <w:szCs w:val="24"/>
                <w:lang w:val="ro-RO"/>
              </w:rPr>
              <w:t xml:space="preserve">.  </w:t>
            </w:r>
          </w:p>
          <w:p w14:paraId="7E392983" w14:textId="77777777" w:rsidR="002F1002" w:rsidRPr="001B0957"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w:t>
            </w:r>
            <w:r w:rsidRPr="0082538B">
              <w:rPr>
                <w:rFonts w:cstheme="minorHAnsi"/>
                <w:i/>
                <w:color w:val="FF0000"/>
                <w:szCs w:val="24"/>
                <w:lang w:val="ro-RO"/>
              </w:rPr>
              <w:t xml:space="preserve">este </w:t>
            </w:r>
            <w:r>
              <w:rPr>
                <w:rFonts w:cstheme="minorHAnsi"/>
                <w:i/>
                <w:color w:val="FF0000"/>
                <w:szCs w:val="24"/>
                <w:lang w:val="ro-RO"/>
              </w:rPr>
              <w:t xml:space="preserve">întreprindere </w:t>
            </w:r>
            <w:r w:rsidRPr="0082538B">
              <w:rPr>
                <w:rFonts w:cstheme="minorHAnsi"/>
                <w:i/>
                <w:color w:val="FF0000"/>
                <w:szCs w:val="24"/>
                <w:lang w:val="ro-RO"/>
              </w:rPr>
              <w:t>aflată în dificultate,</w:t>
            </w:r>
            <w:r>
              <w:rPr>
                <w:rFonts w:cstheme="minorHAnsi"/>
                <w:i/>
                <w:color w:val="FF0000"/>
                <w:szCs w:val="24"/>
                <w:lang w:val="ro-RO"/>
              </w:rPr>
              <w:t xml:space="preserve"> </w:t>
            </w:r>
            <w:r w:rsidRPr="0082538B">
              <w:rPr>
                <w:rFonts w:cstheme="minorHAnsi"/>
                <w:i/>
                <w:color w:val="FF0000"/>
                <w:szCs w:val="24"/>
                <w:lang w:val="ro-RO"/>
              </w:rPr>
              <w:t>în conformitate</w:t>
            </w:r>
            <w:r w:rsidRPr="00687A50">
              <w:rPr>
                <w:i/>
                <w:color w:val="FF0000"/>
                <w:lang w:val="ro-RO"/>
              </w:rPr>
              <w:t xml:space="preserve"> cu metodologia de verificare a unei firme în </w:t>
            </w:r>
            <w:r w:rsidRPr="0082538B">
              <w:rPr>
                <w:rFonts w:cstheme="minorHAnsi"/>
                <w:i/>
                <w:color w:val="FF0000"/>
                <w:szCs w:val="24"/>
                <w:lang w:val="ro-RO"/>
              </w:rPr>
              <w:t>dificultate (</w:t>
            </w:r>
            <w:r>
              <w:rPr>
                <w:rFonts w:cstheme="minorHAnsi"/>
                <w:i/>
                <w:color w:val="FF0000"/>
                <w:szCs w:val="24"/>
                <w:lang w:val="ro-RO"/>
              </w:rPr>
              <w:t>publicată pe pagina de internet a MFE</w:t>
            </w:r>
            <w:r w:rsidRPr="0082538B">
              <w:rPr>
                <w:rFonts w:cstheme="minorHAnsi"/>
                <w:i/>
                <w:color w:val="FF0000"/>
                <w:szCs w:val="24"/>
                <w:lang w:val="ro-RO"/>
              </w:rPr>
              <w:t xml:space="preserve">), prin </w:t>
            </w:r>
            <w:r>
              <w:rPr>
                <w:rFonts w:cstheme="minorHAnsi"/>
                <w:i/>
                <w:color w:val="FF0000"/>
                <w:szCs w:val="24"/>
                <w:lang w:val="ro-RO"/>
              </w:rPr>
              <w:t xml:space="preserve">prezentarea rezultatelor </w:t>
            </w:r>
            <w:r w:rsidRPr="0082538B">
              <w:rPr>
                <w:rFonts w:cstheme="minorHAnsi"/>
                <w:i/>
                <w:color w:val="FF0000"/>
                <w:szCs w:val="24"/>
                <w:lang w:val="ro-RO"/>
              </w:rPr>
              <w:t>formulelor de calc</w:t>
            </w:r>
            <w:r>
              <w:rPr>
                <w:rFonts w:cstheme="minorHAnsi"/>
                <w:i/>
                <w:color w:val="FF0000"/>
                <w:szCs w:val="24"/>
                <w:lang w:val="ro-RO"/>
              </w:rPr>
              <w:t>ul stabilite prin metodologie, î</w:t>
            </w:r>
            <w:r w:rsidRPr="0082538B">
              <w:rPr>
                <w:rFonts w:cstheme="minorHAnsi"/>
                <w:i/>
                <w:color w:val="FF0000"/>
                <w:szCs w:val="24"/>
                <w:lang w:val="ro-RO"/>
              </w:rPr>
              <w:t>n funcție de tipul de întreprindere, având</w:t>
            </w:r>
            <w:r>
              <w:rPr>
                <w:rFonts w:cstheme="minorHAnsi"/>
                <w:i/>
                <w:color w:val="FF0000"/>
                <w:szCs w:val="24"/>
                <w:lang w:val="ro-RO"/>
              </w:rPr>
              <w:t xml:space="preserve"> î</w:t>
            </w:r>
            <w:r w:rsidRPr="0082538B">
              <w:rPr>
                <w:rFonts w:cstheme="minorHAnsi"/>
                <w:i/>
                <w:color w:val="FF0000"/>
                <w:szCs w:val="24"/>
                <w:lang w:val="ro-RO"/>
              </w:rPr>
              <w:t>n vedere datele cuprinse in</w:t>
            </w:r>
            <w:r w:rsidRPr="00B44EEA">
              <w:rPr>
                <w:rFonts w:cstheme="minorHAnsi"/>
                <w:i/>
                <w:color w:val="FF0000"/>
                <w:szCs w:val="24"/>
                <w:lang w:val="ro-RO"/>
              </w:rPr>
              <w:t> </w:t>
            </w:r>
            <w:r w:rsidRPr="0082538B">
              <w:rPr>
                <w:rFonts w:cstheme="minorHAnsi"/>
                <w:i/>
                <w:color w:val="FF0000"/>
                <w:szCs w:val="24"/>
                <w:lang w:val="ro-RO"/>
              </w:rPr>
              <w:t>Situaţiile financiare anuale complete încheiate pentru anul precedent depunerii Cererii de Finanţare</w:t>
            </w:r>
            <w:r w:rsidRPr="00B44EEA">
              <w:rPr>
                <w:rFonts w:cstheme="minorHAnsi"/>
                <w:i/>
                <w:color w:val="FF0000"/>
                <w:szCs w:val="24"/>
                <w:lang w:val="ro-RO"/>
              </w:rPr>
              <w:t> </w:t>
            </w:r>
            <w:r w:rsidRPr="0082538B">
              <w:rPr>
                <w:rFonts w:cstheme="minorHAnsi"/>
                <w:i/>
                <w:color w:val="FF0000"/>
                <w:szCs w:val="24"/>
                <w:lang w:val="ro-RO"/>
              </w:rPr>
              <w:t>(conform cu Normele de închi</w:t>
            </w:r>
            <w:r>
              <w:rPr>
                <w:rFonts w:cstheme="minorHAnsi"/>
                <w:i/>
                <w:color w:val="FF0000"/>
                <w:szCs w:val="24"/>
                <w:lang w:val="ro-RO"/>
              </w:rPr>
              <w:t>dere a exercițiului financiar),</w:t>
            </w:r>
            <w:r w:rsidRPr="0082538B">
              <w:rPr>
                <w:rFonts w:cstheme="minorHAnsi"/>
                <w:i/>
                <w:color w:val="FF0000"/>
                <w:szCs w:val="24"/>
                <w:lang w:val="ro-RO"/>
              </w:rPr>
              <w:t>aprobate şi depuse la administraţiile fiscale din raza teritorială unde întreprinderea are domiciliul fiscal</w:t>
            </w:r>
            <w:r>
              <w:rPr>
                <w:rFonts w:cstheme="minorHAnsi"/>
                <w:i/>
                <w:color w:val="FF0000"/>
                <w:szCs w:val="24"/>
                <w:lang w:val="ro-RO"/>
              </w:rPr>
              <w:t>,</w:t>
            </w:r>
            <w:r w:rsidRPr="0082538B">
              <w:rPr>
                <w:rFonts w:cstheme="minorHAnsi"/>
                <w:i/>
                <w:color w:val="FF0000"/>
                <w:szCs w:val="24"/>
                <w:lang w:val="ro-RO"/>
              </w:rPr>
              <w:t xml:space="preserve"> care au fost anexate la cererea de finanțare;</w:t>
            </w:r>
            <w:r>
              <w:rPr>
                <w:rFonts w:cstheme="minorHAnsi"/>
                <w:i/>
                <w:color w:val="FF0000"/>
                <w:szCs w:val="24"/>
                <w:lang w:val="ro-RO"/>
              </w:rPr>
              <w:t xml:space="preserve"> </w:t>
            </w:r>
            <w:r w:rsidRPr="0082538B">
              <w:rPr>
                <w:rFonts w:cstheme="minorHAnsi"/>
                <w:i/>
                <w:color w:val="FF0000"/>
                <w:szCs w:val="24"/>
                <w:lang w:val="ro-RO"/>
              </w:rPr>
              <w:t xml:space="preserve">răspunsul se va corela cu </w:t>
            </w:r>
            <w:r w:rsidRPr="001B0957">
              <w:rPr>
                <w:rFonts w:cstheme="minorHAnsi"/>
                <w:i/>
                <w:color w:val="FF0000"/>
                <w:szCs w:val="24"/>
                <w:lang w:val="ro-RO"/>
              </w:rPr>
              <w:t xml:space="preserve">articolul 2, alin 18 din </w:t>
            </w:r>
            <w:r w:rsidRPr="0080015E">
              <w:rPr>
                <w:rFonts w:cstheme="minorHAnsi"/>
                <w:i/>
                <w:color w:val="FF0000"/>
                <w:szCs w:val="24"/>
                <w:lang w:val="ro-RO"/>
              </w:rPr>
              <w:t>Regulamentul de ajutor de stat exceptat</w:t>
            </w:r>
            <w:r w:rsidRPr="001B0957">
              <w:rPr>
                <w:rFonts w:cstheme="minorHAnsi"/>
                <w:i/>
                <w:color w:val="FF0000"/>
                <w:szCs w:val="24"/>
                <w:lang w:val="ro-RO"/>
              </w:rPr>
              <w:t>.</w:t>
            </w:r>
          </w:p>
          <w:p w14:paraId="71FA855E" w14:textId="77777777" w:rsidR="002F1002" w:rsidRPr="0082538B" w:rsidRDefault="00C0541A" w:rsidP="00094C93">
            <w:pPr>
              <w:spacing w:before="100" w:beforeAutospacing="1" w:after="100" w:afterAutospacing="1"/>
              <w:jc w:val="both"/>
              <w:rPr>
                <w:i/>
                <w:noProof/>
                <w:u w:val="single"/>
                <w:lang w:val="ro-RO"/>
              </w:rPr>
            </w:pPr>
            <w:r>
              <w:rPr>
                <w:rFonts w:cstheme="minorHAnsi"/>
                <w:i/>
                <w:color w:val="FF0000"/>
                <w:szCs w:val="24"/>
                <w:lang w:val="ro-RO"/>
              </w:rPr>
              <w:t>Informaţiile se vor corela</w:t>
            </w:r>
            <w:r w:rsidRPr="008209F4">
              <w:rPr>
                <w:rFonts w:cstheme="minorHAnsi"/>
                <w:i/>
                <w:color w:val="FF0000"/>
                <w:szCs w:val="24"/>
                <w:lang w:val="ro-RO"/>
              </w:rPr>
              <w:t xml:space="preserve"> cu </w:t>
            </w:r>
            <w:r>
              <w:rPr>
                <w:rFonts w:cstheme="minorHAnsi"/>
                <w:i/>
                <w:color w:val="FF0000"/>
                <w:szCs w:val="24"/>
                <w:lang w:val="ro-RO"/>
              </w:rPr>
              <w:t xml:space="preserve">Declaraţia de eligibilitate a solicitantului. Anexa C1.1 la Cererea de finanţare, </w:t>
            </w:r>
            <w:r w:rsidRPr="00423F5E">
              <w:rPr>
                <w:rFonts w:cstheme="minorHAnsi"/>
                <w:i/>
                <w:color w:val="FF0000"/>
                <w:szCs w:val="24"/>
                <w:lang w:val="ro-RO"/>
              </w:rPr>
              <w:t>Declaraţia privind conformitatea cu regulile ajutorului de stat,</w:t>
            </w:r>
            <w:r>
              <w:rPr>
                <w:rFonts w:cstheme="minorHAnsi"/>
                <w:i/>
                <w:color w:val="FF0000"/>
                <w:szCs w:val="24"/>
                <w:lang w:val="ro-RO"/>
              </w:rPr>
              <w:t xml:space="preserve"> în corelare cu secţiunea Nerespectarea legislaţiei UE din Cererea de finanţare,</w:t>
            </w:r>
            <w:r w:rsidRPr="00423F5E">
              <w:rPr>
                <w:rFonts w:cstheme="minorHAnsi"/>
                <w:i/>
                <w:color w:val="FF0000"/>
                <w:szCs w:val="24"/>
                <w:lang w:val="ro-RO"/>
              </w:rPr>
              <w:t xml:space="preserve"> Anexa C1.3 la Cererea de finanţare</w:t>
            </w:r>
            <w:r>
              <w:rPr>
                <w:rFonts w:cstheme="minorHAnsi"/>
                <w:i/>
                <w:color w:val="FF0000"/>
                <w:szCs w:val="24"/>
                <w:lang w:val="ro-RO"/>
              </w:rPr>
              <w:t xml:space="preserve">, Declaraţia de angajament </w:t>
            </w:r>
            <w:r w:rsidRPr="00687A50">
              <w:rPr>
                <w:rFonts w:cstheme="minorHAnsi"/>
                <w:i/>
                <w:color w:val="FF0000"/>
                <w:szCs w:val="24"/>
                <w:lang w:val="ro-RO"/>
              </w:rPr>
              <w:t>Anexa C1.</w:t>
            </w:r>
            <w:r>
              <w:rPr>
                <w:rFonts w:cstheme="minorHAnsi"/>
                <w:i/>
                <w:color w:val="FF0000"/>
                <w:szCs w:val="24"/>
                <w:lang w:val="ro-RO"/>
              </w:rPr>
              <w:t>2</w:t>
            </w:r>
            <w:r w:rsidRPr="00687A50">
              <w:rPr>
                <w:rFonts w:cstheme="minorHAnsi"/>
                <w:i/>
                <w:color w:val="FF0000"/>
                <w:szCs w:val="24"/>
                <w:lang w:val="ro-RO"/>
              </w:rPr>
              <w:t xml:space="preserve"> la Cererea de finanţare</w:t>
            </w:r>
          </w:p>
        </w:tc>
      </w:tr>
    </w:tbl>
    <w:p w14:paraId="2247656A" w14:textId="77777777" w:rsidR="00B57A33" w:rsidRDefault="00B57A33" w:rsidP="00B57A33">
      <w:pPr>
        <w:shd w:val="clear" w:color="auto" w:fill="FFFFFF"/>
        <w:spacing w:after="0" w:line="240" w:lineRule="auto"/>
        <w:jc w:val="both"/>
        <w:rPr>
          <w:rFonts w:cstheme="minorHAnsi"/>
          <w:b/>
          <w:i/>
          <w:szCs w:val="24"/>
          <w:lang w:val="ro-RO"/>
        </w:rPr>
      </w:pPr>
    </w:p>
    <w:p w14:paraId="280A6196" w14:textId="77777777" w:rsidR="00C36D95" w:rsidRPr="00252D04" w:rsidRDefault="00C36D95" w:rsidP="00B57A33">
      <w:pPr>
        <w:shd w:val="clear" w:color="auto" w:fill="FFFFFF"/>
        <w:spacing w:after="0" w:line="240" w:lineRule="auto"/>
        <w:jc w:val="both"/>
        <w:rPr>
          <w:rFonts w:cstheme="minorHAnsi"/>
          <w:b/>
          <w:i/>
          <w:szCs w:val="24"/>
          <w:lang w:val="ro-RO"/>
        </w:rPr>
      </w:pPr>
    </w:p>
    <w:p w14:paraId="314E754F" w14:textId="77777777" w:rsidR="00D90E91" w:rsidRDefault="00D90E91" w:rsidP="00D90E91">
      <w:pPr>
        <w:shd w:val="clear" w:color="auto" w:fill="FFFFFF"/>
        <w:spacing w:before="100" w:beforeAutospacing="1" w:after="100" w:afterAutospacing="1" w:line="240" w:lineRule="auto"/>
        <w:jc w:val="both"/>
        <w:rPr>
          <w:b/>
          <w:noProof/>
          <w:u w:val="single"/>
          <w:lang w:val="ro-RO"/>
        </w:rPr>
      </w:pPr>
      <w:r>
        <w:rPr>
          <w:b/>
          <w:noProof/>
          <w:u w:val="single"/>
          <w:lang w:val="ro-RO"/>
        </w:rPr>
        <w:lastRenderedPageBreak/>
        <w:t>Demararea lucrărilor</w:t>
      </w:r>
      <w:r w:rsidR="00236F32" w:rsidRPr="00236F32">
        <w:rPr>
          <w:b/>
          <w:noProof/>
          <w:u w:val="single"/>
          <w:lang w:val="ro-RO"/>
        </w:rPr>
        <w:t xml:space="preserve"> </w:t>
      </w:r>
    </w:p>
    <w:tbl>
      <w:tblPr>
        <w:tblStyle w:val="TableGrid"/>
        <w:tblW w:w="0" w:type="auto"/>
        <w:tblLook w:val="04A0" w:firstRow="1" w:lastRow="0" w:firstColumn="1" w:lastColumn="0" w:noHBand="0" w:noVBand="1"/>
      </w:tblPr>
      <w:tblGrid>
        <w:gridCol w:w="9576"/>
      </w:tblGrid>
      <w:tr w:rsidR="00D90E91" w:rsidRPr="00D345F2" w14:paraId="1C178417" w14:textId="77777777" w:rsidTr="001C3062">
        <w:tc>
          <w:tcPr>
            <w:tcW w:w="9576" w:type="dxa"/>
          </w:tcPr>
          <w:p w14:paraId="29F72BEC" w14:textId="77777777" w:rsidR="00B67CE2" w:rsidRDefault="004E00A4" w:rsidP="00B67CE2">
            <w:pPr>
              <w:autoSpaceDE w:val="0"/>
              <w:autoSpaceDN w:val="0"/>
              <w:adjustRightInd w:val="0"/>
              <w:jc w:val="both"/>
              <w:rPr>
                <w:rFonts w:eastAsia="Times New Roman" w:cs="Times New Roman"/>
                <w:i/>
                <w:szCs w:val="24"/>
                <w:lang w:val="ro-RO" w:eastAsia="ro-RO"/>
              </w:rPr>
            </w:pPr>
            <w:r>
              <w:rPr>
                <w:i/>
                <w:noProof/>
                <w:lang w:val="ro-RO"/>
              </w:rPr>
              <w:t>Conform art.2, alin.</w:t>
            </w:r>
            <w:r w:rsidR="00236F32" w:rsidRPr="00236F32">
              <w:rPr>
                <w:i/>
                <w:noProof/>
                <w:lang w:val="ro-RO"/>
              </w:rPr>
              <w:t>23 din Regulamentul de ajutor de stat exceptat</w:t>
            </w:r>
            <w:r w:rsidR="00236F32" w:rsidRPr="00236F32">
              <w:rPr>
                <w:noProof/>
                <w:lang w:val="ro-RO"/>
              </w:rPr>
              <w:t xml:space="preserve"> </w:t>
            </w:r>
            <w:r w:rsidR="00236F32" w:rsidRPr="00236F32">
              <w:rPr>
                <w:rFonts w:eastAsia="Times New Roman" w:cs="Times New Roman"/>
                <w:i/>
                <w:szCs w:val="24"/>
                <w:lang w:val="ro-RO" w:eastAsia="ro-RO"/>
              </w:rPr>
              <w:t>demararea</w:t>
            </w:r>
            <w:r w:rsidR="00B67CE2" w:rsidRPr="009D7400">
              <w:rPr>
                <w:rFonts w:eastAsia="Times New Roman" w:cs="Times New Roman"/>
                <w:i/>
                <w:szCs w:val="24"/>
                <w:lang w:val="ro-RO" w:eastAsia="ro-RO"/>
              </w:rPr>
              <w:t xml:space="preserve">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0A5CB682" w14:textId="77777777" w:rsidR="00B67CE2" w:rsidRDefault="00B67CE2" w:rsidP="00B67CE2">
            <w:pPr>
              <w:autoSpaceDE w:val="0"/>
              <w:autoSpaceDN w:val="0"/>
              <w:adjustRightInd w:val="0"/>
              <w:jc w:val="both"/>
              <w:rPr>
                <w:rFonts w:eastAsia="Times New Roman" w:cs="Times New Roman"/>
                <w:i/>
                <w:szCs w:val="24"/>
                <w:lang w:val="ro-RO" w:eastAsia="ro-RO"/>
              </w:rPr>
            </w:pPr>
          </w:p>
          <w:p w14:paraId="21D24E6E" w14:textId="77777777" w:rsidR="00D90E91" w:rsidRPr="00464009" w:rsidRDefault="00B67CE2" w:rsidP="00AE669D">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Obiectivului specific 6.</w:t>
            </w:r>
            <w:r w:rsidR="00AE669D">
              <w:rPr>
                <w:rFonts w:eastAsia="Times New Roman" w:cs="Times New Roman"/>
                <w:szCs w:val="24"/>
                <w:lang w:val="ro-RO" w:eastAsia="ro-RO"/>
              </w:rPr>
              <w:t>1-producţie</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D345F2" w14:paraId="42D4B323" w14:textId="77777777" w:rsidTr="001C3062">
        <w:tc>
          <w:tcPr>
            <w:tcW w:w="9576" w:type="dxa"/>
          </w:tcPr>
          <w:p w14:paraId="4D332DB0" w14:textId="77777777" w:rsidR="004C2242" w:rsidRDefault="004C2242" w:rsidP="004C2242">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ate drept începere a lucrărilor.</w:t>
            </w:r>
          </w:p>
          <w:p w14:paraId="3F6C8FC8" w14:textId="77777777" w:rsidR="00E77C31" w:rsidRPr="00464009" w:rsidRDefault="004C2242" w:rsidP="004C2242">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Pr="00DB6F54">
              <w:rPr>
                <w:rFonts w:eastAsia="Times New Roman" w:cs="Times New Roman"/>
                <w:i/>
                <w:color w:val="FF0000"/>
                <w:szCs w:val="24"/>
                <w:lang w:val="ro-RO" w:eastAsia="ro-RO"/>
              </w:rPr>
              <w:t>Secţiun</w:t>
            </w:r>
            <w:r>
              <w:rPr>
                <w:rFonts w:eastAsia="Times New Roman" w:cs="Times New Roman"/>
                <w:i/>
                <w:color w:val="FF0000"/>
                <w:szCs w:val="24"/>
                <w:lang w:val="ro-RO" w:eastAsia="ro-RO"/>
              </w:rPr>
              <w:t>ea Activităţi previzionate</w:t>
            </w:r>
            <w:r w:rsidRPr="00DB6F54">
              <w:rPr>
                <w:rFonts w:eastAsia="Times New Roman" w:cs="Times New Roman"/>
                <w:i/>
                <w:color w:val="FF0000"/>
                <w:szCs w:val="24"/>
                <w:lang w:val="ro-RO" w:eastAsia="ro-RO"/>
              </w:rPr>
              <w:t xml:space="preserve">, din Cererea de </w:t>
            </w:r>
            <w:r>
              <w:rPr>
                <w:rFonts w:eastAsia="Times New Roman" w:cs="Times New Roman"/>
                <w:i/>
                <w:color w:val="FF0000"/>
                <w:szCs w:val="24"/>
                <w:lang w:val="ro-RO" w:eastAsia="ro-RO"/>
              </w:rPr>
              <w:t xml:space="preserve">finanţare şi </w:t>
            </w:r>
            <w:r w:rsidRPr="00DB6F54">
              <w:rPr>
                <w:rFonts w:eastAsia="Times New Roman" w:cs="Times New Roman"/>
                <w:i/>
                <w:color w:val="FF0000"/>
                <w:szCs w:val="24"/>
                <w:lang w:val="ro-RO" w:eastAsia="ro-RO"/>
              </w:rPr>
              <w:t>Declaraţia privind conformitatea cu regulile ajutorului de stat, Anexa C1.3 la Cererea de finanţare</w:t>
            </w:r>
          </w:p>
        </w:tc>
      </w:tr>
    </w:tbl>
    <w:p w14:paraId="74E92A7E" w14:textId="77777777" w:rsidR="00A73FDA" w:rsidRDefault="00A73FDA" w:rsidP="00D329E9">
      <w:pPr>
        <w:shd w:val="clear" w:color="auto" w:fill="FFFFFF"/>
        <w:spacing w:after="0" w:line="240" w:lineRule="auto"/>
        <w:jc w:val="both"/>
        <w:rPr>
          <w:b/>
          <w:noProof/>
          <w:u w:val="single"/>
          <w:lang w:val="ro-RO"/>
        </w:rPr>
      </w:pPr>
    </w:p>
    <w:p w14:paraId="30100961" w14:textId="77777777"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t>Praguri de notificare</w:t>
      </w:r>
    </w:p>
    <w:p w14:paraId="72448D66" w14:textId="77777777"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576"/>
      </w:tblGrid>
      <w:tr w:rsidR="00B900A7" w:rsidRPr="00D345F2" w14:paraId="43E229F3" w14:textId="77777777" w:rsidTr="00241901">
        <w:trPr>
          <w:trHeight w:val="1390"/>
        </w:trPr>
        <w:tc>
          <w:tcPr>
            <w:tcW w:w="9576" w:type="dxa"/>
          </w:tcPr>
          <w:p w14:paraId="4AF186FA" w14:textId="77777777" w:rsidR="006E01F5" w:rsidRDefault="00D309B5" w:rsidP="006E01F5">
            <w:pPr>
              <w:shd w:val="clear" w:color="auto" w:fill="FFFFFF"/>
              <w:jc w:val="both"/>
              <w:rPr>
                <w:i/>
                <w:noProof/>
                <w:color w:val="FF0000"/>
                <w:lang w:val="ro-RO"/>
              </w:rPr>
            </w:pPr>
            <w:r w:rsidRPr="00D309B5">
              <w:rPr>
                <w:i/>
                <w:noProof/>
                <w:color w:val="FF0000"/>
                <w:lang w:val="ro-RO"/>
              </w:rPr>
              <w:t>În conformitate cu art. 4, alin. 1, lit. s din Regulamentul de ajutor de stat exceptat valoarea ajutorului / proiect/întreprindere nu va depăşi pragul de 15 milioane euro.</w:t>
            </w:r>
          </w:p>
          <w:p w14:paraId="2ED407A7" w14:textId="77777777" w:rsidR="00D309B5" w:rsidRDefault="00D309B5" w:rsidP="006E01F5">
            <w:pPr>
              <w:shd w:val="clear" w:color="auto" w:fill="FFFFFF"/>
              <w:jc w:val="both"/>
              <w:rPr>
                <w:i/>
                <w:noProof/>
                <w:color w:val="FF0000"/>
                <w:lang w:val="ro-RO"/>
              </w:rPr>
            </w:pPr>
          </w:p>
          <w:p w14:paraId="17365B8D" w14:textId="77777777" w:rsidR="006E01F5" w:rsidRDefault="006E01F5" w:rsidP="006E01F5">
            <w:pPr>
              <w:shd w:val="clear" w:color="auto" w:fill="FFFFFF"/>
              <w:jc w:val="both"/>
              <w:rPr>
                <w:i/>
                <w:noProof/>
                <w:color w:val="FF0000"/>
                <w:lang w:val="ro-RO"/>
              </w:rPr>
            </w:pPr>
            <w:r w:rsidRPr="00B900A7">
              <w:rPr>
                <w:i/>
                <w:noProof/>
                <w:color w:val="FF0000"/>
                <w:lang w:val="ro-RO"/>
              </w:rPr>
              <w:t xml:space="preserve">Se va avea în vedere că dacă valoarea ajutorului solicitat depăşeşte pragul de </w:t>
            </w:r>
            <w:r w:rsidR="00D309B5">
              <w:rPr>
                <w:i/>
                <w:noProof/>
                <w:color w:val="FF0000"/>
                <w:lang w:val="ro-RO"/>
              </w:rPr>
              <w:t>15</w:t>
            </w:r>
            <w:r w:rsidRPr="00B900A7">
              <w:rPr>
                <w:i/>
                <w:noProof/>
                <w:color w:val="FF0000"/>
                <w:lang w:val="ro-RO"/>
              </w:rPr>
              <w:t xml:space="preserve"> mili</w:t>
            </w:r>
            <w:r w:rsidR="00D309B5">
              <w:rPr>
                <w:i/>
                <w:noProof/>
                <w:color w:val="FF0000"/>
                <w:lang w:val="ro-RO"/>
              </w:rPr>
              <w:t xml:space="preserve">oane euro/întreprindere/proiect </w:t>
            </w:r>
            <w:r w:rsidRPr="00B900A7">
              <w:rPr>
                <w:i/>
                <w:noProof/>
                <w:color w:val="FF0000"/>
                <w:lang w:val="ro-RO"/>
              </w:rPr>
              <w:t>este necesară notificarea Comisiei Europene.</w:t>
            </w:r>
          </w:p>
          <w:p w14:paraId="1B62E773" w14:textId="77777777" w:rsidR="006E01F5" w:rsidRDefault="006E01F5" w:rsidP="006E01F5">
            <w:pPr>
              <w:shd w:val="clear" w:color="auto" w:fill="FFFFFF"/>
              <w:jc w:val="both"/>
              <w:rPr>
                <w:i/>
                <w:noProof/>
                <w:color w:val="FF0000"/>
                <w:lang w:val="ro-RO"/>
              </w:rPr>
            </w:pPr>
          </w:p>
          <w:p w14:paraId="3C55D53C" w14:textId="77777777" w:rsidR="00A22C57" w:rsidRPr="00C456E8" w:rsidRDefault="00146A54" w:rsidP="00146A54">
            <w:pPr>
              <w:shd w:val="clear" w:color="auto" w:fill="FFFFFF"/>
              <w:jc w:val="both"/>
              <w:rPr>
                <w:b/>
                <w:noProof/>
                <w:lang w:val="ro-RO"/>
              </w:rPr>
            </w:pPr>
            <w:r>
              <w:rPr>
                <w:rFonts w:eastAsia="Times New Roman" w:cs="Times New Roman"/>
                <w:i/>
                <w:color w:val="FF0000"/>
                <w:szCs w:val="24"/>
                <w:lang w:val="ro-RO" w:eastAsia="ro-RO"/>
              </w:rPr>
              <w:t>Solicitanții vor</w:t>
            </w:r>
            <w:r w:rsidR="006E01F5" w:rsidRPr="00913A01">
              <w:rPr>
                <w:rFonts w:eastAsia="Times New Roman" w:cs="Times New Roman"/>
                <w:i/>
                <w:color w:val="FF0000"/>
                <w:szCs w:val="24"/>
                <w:lang w:val="ro-RO" w:eastAsia="ro-RO"/>
              </w:rPr>
              <w:t xml:space="preserve"> avea în vedere </w:t>
            </w:r>
            <w:r>
              <w:rPr>
                <w:rFonts w:eastAsia="Times New Roman" w:cs="Times New Roman"/>
                <w:i/>
                <w:color w:val="FF0000"/>
                <w:szCs w:val="24"/>
                <w:lang w:val="ro-RO" w:eastAsia="ro-RO"/>
              </w:rPr>
              <w:t xml:space="preserve">prezentarea datelor care să justifice încadrarea proiectului sub pragul de notificare și </w:t>
            </w:r>
            <w:r w:rsidR="006E01F5" w:rsidRPr="00913A01">
              <w:rPr>
                <w:rFonts w:eastAsia="Times New Roman" w:cs="Times New Roman"/>
                <w:i/>
                <w:color w:val="FF0000"/>
                <w:szCs w:val="24"/>
                <w:lang w:val="ro-RO" w:eastAsia="ro-RO"/>
              </w:rPr>
              <w:t>corelarea cu informațiile prevăzute în Secțiun</w:t>
            </w:r>
            <w:r w:rsidR="006E01F5">
              <w:rPr>
                <w:rFonts w:eastAsia="Times New Roman" w:cs="Times New Roman"/>
                <w:i/>
                <w:color w:val="FF0000"/>
                <w:szCs w:val="24"/>
                <w:lang w:val="ro-RO" w:eastAsia="ro-RO"/>
              </w:rPr>
              <w:t>ile</w:t>
            </w:r>
            <w:r w:rsidR="006E01F5" w:rsidRPr="006049F7">
              <w:rPr>
                <w:lang w:val="ro-RO"/>
              </w:rPr>
              <w:t xml:space="preserve"> </w:t>
            </w:r>
            <w:r w:rsidR="006E01F5" w:rsidRPr="006049F7">
              <w:rPr>
                <w:i/>
                <w:color w:val="FF0000"/>
                <w:lang w:val="ro-RO"/>
              </w:rPr>
              <w:t xml:space="preserve">Buget </w:t>
            </w:r>
            <w:r w:rsidR="006E01F5" w:rsidRPr="006049F7">
              <w:rPr>
                <w:color w:val="FF0000"/>
                <w:lang w:val="ro-RO"/>
              </w:rPr>
              <w:t>-</w:t>
            </w:r>
            <w:r w:rsidR="006E01F5">
              <w:rPr>
                <w:color w:val="FF0000"/>
                <w:lang w:val="ro-RO"/>
              </w:rPr>
              <w:t xml:space="preserve"> </w:t>
            </w:r>
            <w:r w:rsidR="006E01F5" w:rsidRPr="006049F7">
              <w:rPr>
                <w:rFonts w:eastAsia="Times New Roman" w:cs="Times New Roman"/>
                <w:i/>
                <w:color w:val="FF0000"/>
                <w:szCs w:val="24"/>
                <w:lang w:val="ro-RO" w:eastAsia="ro-RO"/>
              </w:rPr>
              <w:t xml:space="preserve">Activităţi şi cheltuieli şi Analiza financiară </w:t>
            </w:r>
            <w:r w:rsidR="006E01F5" w:rsidRPr="00913A01">
              <w:rPr>
                <w:rFonts w:eastAsia="Times New Roman" w:cs="Times New Roman"/>
                <w:i/>
                <w:color w:val="FF0000"/>
                <w:szCs w:val="24"/>
                <w:lang w:val="ro-RO" w:eastAsia="ro-RO"/>
              </w:rPr>
              <w:t xml:space="preserve"> din Cererea de Finanțare</w:t>
            </w:r>
          </w:p>
        </w:tc>
      </w:tr>
    </w:tbl>
    <w:p w14:paraId="5670303C" w14:textId="77777777" w:rsidR="006E01F5" w:rsidRDefault="006E01F5" w:rsidP="006E01F5">
      <w:pPr>
        <w:shd w:val="clear" w:color="auto" w:fill="FFFFFF"/>
        <w:spacing w:before="100" w:beforeAutospacing="1" w:after="100" w:afterAutospacing="1" w:line="240" w:lineRule="auto"/>
        <w:jc w:val="both"/>
        <w:rPr>
          <w:b/>
          <w:noProof/>
          <w:u w:val="single"/>
          <w:lang w:val="ro-RO"/>
        </w:rPr>
      </w:pPr>
      <w:r>
        <w:rPr>
          <w:b/>
          <w:noProof/>
          <w:u w:val="single"/>
          <w:lang w:val="ro-RO"/>
        </w:rPr>
        <w:t>Efectul stimulativ</w:t>
      </w:r>
    </w:p>
    <w:tbl>
      <w:tblPr>
        <w:tblStyle w:val="TableGrid"/>
        <w:tblW w:w="0" w:type="auto"/>
        <w:tblLook w:val="04A0" w:firstRow="1" w:lastRow="0" w:firstColumn="1" w:lastColumn="0" w:noHBand="0" w:noVBand="1"/>
      </w:tblPr>
      <w:tblGrid>
        <w:gridCol w:w="9576"/>
      </w:tblGrid>
      <w:tr w:rsidR="00B23684" w:rsidRPr="00D345F2" w14:paraId="12A7197E" w14:textId="77777777" w:rsidTr="001C3062">
        <w:tc>
          <w:tcPr>
            <w:tcW w:w="9576" w:type="dxa"/>
          </w:tcPr>
          <w:p w14:paraId="28F74949" w14:textId="77777777" w:rsidR="006E01F5" w:rsidRPr="00B23684" w:rsidRDefault="00F262AC" w:rsidP="006E01F5">
            <w:pPr>
              <w:widowControl w:val="0"/>
              <w:spacing w:after="120"/>
              <w:jc w:val="both"/>
              <w:rPr>
                <w:rFonts w:eastAsia="Calibri" w:cs="Times New Roman"/>
                <w:i/>
                <w:szCs w:val="24"/>
                <w:lang w:val="ro-RO"/>
              </w:rPr>
            </w:pPr>
            <w:r w:rsidRPr="00F262AC">
              <w:rPr>
                <w:i/>
                <w:noProof/>
                <w:lang w:val="ro-RO"/>
              </w:rPr>
              <w:t>În conformitate cu</w:t>
            </w:r>
            <w:r w:rsidRPr="00F262AC">
              <w:rPr>
                <w:i/>
                <w:lang w:val="ro-RO"/>
              </w:rPr>
              <w:t xml:space="preserve"> </w:t>
            </w:r>
            <w:r w:rsidRPr="00F262AC">
              <w:rPr>
                <w:i/>
                <w:noProof/>
                <w:lang w:val="ro-RO"/>
              </w:rPr>
              <w:t>Art. 6. alin.1 şi 2</w:t>
            </w:r>
            <w:r w:rsidR="00236F32">
              <w:rPr>
                <w:i/>
                <w:noProof/>
                <w:lang w:val="ro-RO"/>
              </w:rPr>
              <w:t xml:space="preserve"> din Regulament</w:t>
            </w:r>
            <w:r w:rsidRPr="00F262AC">
              <w:rPr>
                <w:i/>
                <w:noProof/>
                <w:lang w:val="ro-RO"/>
              </w:rPr>
              <w:t xml:space="preserve"> ajutoarele se acordă doar proiectelor care au efect stimulativ</w:t>
            </w:r>
            <w:r>
              <w:rPr>
                <w:noProof/>
                <w:lang w:val="ro-RO"/>
              </w:rPr>
              <w:t>. S</w:t>
            </w:r>
            <w:r w:rsidR="006E01F5" w:rsidRPr="006B67DF">
              <w:rPr>
                <w:rFonts w:eastAsia="Calibri" w:cs="Times New Roman"/>
                <w:i/>
                <w:szCs w:val="24"/>
                <w:lang w:val="ro-RO"/>
              </w:rPr>
              <w:t>e consider</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c</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ajutoarele au un efect stimulativ dac</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beneficiarul a prezentat statului membru </w:t>
            </w:r>
            <w:r w:rsidR="006E01F5" w:rsidRPr="006B67DF">
              <w:rPr>
                <w:rFonts w:eastAsia="Calibri" w:cs="Times New Roman" w:hint="eastAsia"/>
                <w:i/>
                <w:szCs w:val="24"/>
                <w:lang w:val="ro-RO"/>
              </w:rPr>
              <w:t>î</w:t>
            </w:r>
            <w:r w:rsidR="006E01F5" w:rsidRPr="006B67DF">
              <w:rPr>
                <w:rFonts w:eastAsia="Calibri" w:cs="Times New Roman"/>
                <w:i/>
                <w:szCs w:val="24"/>
                <w:lang w:val="ro-RO"/>
              </w:rPr>
              <w:t xml:space="preserve">n </w:t>
            </w:r>
            <w:r w:rsidR="006E01F5" w:rsidRPr="00B23684">
              <w:rPr>
                <w:rFonts w:eastAsia="Calibri" w:cs="Times New Roman"/>
                <w:i/>
                <w:szCs w:val="24"/>
                <w:lang w:val="ro-RO"/>
              </w:rPr>
              <w:t>cauz</w:t>
            </w:r>
            <w:r w:rsidR="006E01F5" w:rsidRPr="00B23684">
              <w:rPr>
                <w:rFonts w:eastAsia="Calibri" w:cs="Times New Roman" w:hint="eastAsia"/>
                <w:i/>
                <w:szCs w:val="24"/>
                <w:lang w:val="ro-RO"/>
              </w:rPr>
              <w:t>ă</w:t>
            </w:r>
            <w:r w:rsidR="006E01F5" w:rsidRPr="00B23684">
              <w:rPr>
                <w:rFonts w:eastAsia="Calibri" w:cs="Times New Roman"/>
                <w:i/>
                <w:szCs w:val="24"/>
                <w:lang w:val="ro-RO"/>
              </w:rPr>
              <w:t xml:space="preserve"> o cerere de ajutor scris</w:t>
            </w:r>
            <w:r w:rsidR="006E01F5" w:rsidRPr="00B23684">
              <w:rPr>
                <w:rFonts w:eastAsia="Calibri" w:cs="Times New Roman" w:hint="eastAsia"/>
                <w:i/>
                <w:szCs w:val="24"/>
                <w:lang w:val="ro-RO"/>
              </w:rPr>
              <w:t>ă</w:t>
            </w:r>
            <w:r w:rsidR="006E01F5" w:rsidRPr="00B23684">
              <w:rPr>
                <w:rFonts w:eastAsia="Calibri" w:cs="Times New Roman"/>
                <w:i/>
                <w:szCs w:val="24"/>
                <w:lang w:val="ro-RO"/>
              </w:rPr>
              <w:t xml:space="preserve"> </w:t>
            </w:r>
            <w:r w:rsidR="006E01F5" w:rsidRPr="00B23684">
              <w:rPr>
                <w:rFonts w:eastAsia="Calibri" w:cs="Times New Roman" w:hint="eastAsia"/>
                <w:i/>
                <w:szCs w:val="24"/>
                <w:lang w:val="ro-RO"/>
              </w:rPr>
              <w:t>î</w:t>
            </w:r>
            <w:r w:rsidR="006E01F5" w:rsidRPr="00B23684">
              <w:rPr>
                <w:rFonts w:eastAsia="Calibri" w:cs="Times New Roman"/>
                <w:i/>
                <w:szCs w:val="24"/>
                <w:lang w:val="ro-RO"/>
              </w:rPr>
              <w:t xml:space="preserve">nainte de </w:t>
            </w:r>
            <w:r w:rsidR="006E01F5" w:rsidRPr="00B23684">
              <w:rPr>
                <w:rFonts w:eastAsia="Calibri" w:cs="Times New Roman" w:hint="eastAsia"/>
                <w:i/>
                <w:szCs w:val="24"/>
                <w:lang w:val="ro-RO"/>
              </w:rPr>
              <w:t>î</w:t>
            </w:r>
            <w:r w:rsidR="006E01F5" w:rsidRPr="00B23684">
              <w:rPr>
                <w:rFonts w:eastAsia="Calibri" w:cs="Times New Roman"/>
                <w:i/>
                <w:szCs w:val="24"/>
                <w:lang w:val="ro-RO"/>
              </w:rPr>
              <w:t>nceperea lucrului la proiectul sau la activitatea respectiv</w:t>
            </w:r>
            <w:r w:rsidR="006E01F5" w:rsidRPr="00B23684">
              <w:rPr>
                <w:rFonts w:eastAsia="Calibri" w:cs="Times New Roman" w:hint="eastAsia"/>
                <w:i/>
                <w:szCs w:val="24"/>
                <w:lang w:val="ro-RO"/>
              </w:rPr>
              <w:t>ă</w:t>
            </w:r>
            <w:r w:rsidR="006E01F5" w:rsidRPr="00B23684">
              <w:rPr>
                <w:rFonts w:eastAsia="Calibri" w:cs="Times New Roman"/>
                <w:i/>
                <w:szCs w:val="24"/>
                <w:lang w:val="ro-RO"/>
              </w:rPr>
              <w:t>. Cererea de ajutor conține cel puțin urm</w:t>
            </w:r>
            <w:r w:rsidR="006E01F5" w:rsidRPr="00B23684">
              <w:rPr>
                <w:rFonts w:eastAsia="Calibri" w:cs="Times New Roman" w:hint="eastAsia"/>
                <w:i/>
                <w:szCs w:val="24"/>
                <w:lang w:val="ro-RO"/>
              </w:rPr>
              <w:t>ă</w:t>
            </w:r>
            <w:r w:rsidR="006E01F5" w:rsidRPr="00B23684">
              <w:rPr>
                <w:rFonts w:eastAsia="Calibri" w:cs="Times New Roman"/>
                <w:i/>
                <w:szCs w:val="24"/>
                <w:lang w:val="ro-RO"/>
              </w:rPr>
              <w:t>toarele informații:</w:t>
            </w:r>
          </w:p>
          <w:p w14:paraId="31C3470B"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14:paraId="2B893C73"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14:paraId="4AE0DE3F"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14:paraId="2FBAE1E4"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14:paraId="2F78BADA" w14:textId="77777777" w:rsidR="006E01F5" w:rsidRDefault="006E01F5" w:rsidP="006E01F5">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 xml:space="preserve">mprumut, garanție, avans rambursabil, injecție de capital sau </w:t>
            </w:r>
            <w:r w:rsidRPr="00B23684">
              <w:rPr>
                <w:rFonts w:eastAsia="Calibri" w:cs="Times New Roman"/>
                <w:i/>
                <w:szCs w:val="24"/>
                <w:lang w:val="ro-RO"/>
              </w:rPr>
              <w:lastRenderedPageBreak/>
              <w:t>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14:paraId="45A4FA90" w14:textId="77777777" w:rsidR="006E01F5" w:rsidRDefault="006E01F5" w:rsidP="006E01F5">
            <w:pPr>
              <w:widowControl w:val="0"/>
              <w:spacing w:after="120"/>
              <w:jc w:val="both"/>
              <w:rPr>
                <w:rFonts w:eastAsia="Calibri" w:cs="Times New Roman"/>
                <w:i/>
                <w:szCs w:val="24"/>
                <w:lang w:val="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 xml:space="preserve">Obiectivului specific </w:t>
            </w:r>
            <w:r w:rsidR="00AE669D">
              <w:rPr>
                <w:rFonts w:eastAsia="Times New Roman" w:cs="Times New Roman"/>
                <w:szCs w:val="24"/>
                <w:lang w:val="ro-RO" w:eastAsia="ro-RO"/>
              </w:rPr>
              <w:t>6.1-producţie</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14:paraId="652D3715" w14:textId="77777777" w:rsidR="00B23684" w:rsidRPr="00CE2433" w:rsidRDefault="00AA3BD5" w:rsidP="00CE2433">
            <w:pPr>
              <w:jc w:val="both"/>
              <w:rPr>
                <w:rFonts w:eastAsia="Times New Roman" w:cs="Times New Roman"/>
                <w:i/>
                <w:color w:val="FF0000"/>
                <w:szCs w:val="24"/>
                <w:lang w:val="ro-RO" w:eastAsia="ro-RO"/>
              </w:rPr>
            </w:pPr>
            <w:r w:rsidRPr="00ED3466">
              <w:rPr>
                <w:rFonts w:eastAsia="Times New Roman" w:cs="Times New Roman"/>
                <w:i/>
                <w:color w:val="FF0000"/>
                <w:szCs w:val="24"/>
                <w:lang w:val="ro-RO" w:eastAsia="ro-RO"/>
              </w:rPr>
              <w:t xml:space="preserve">Solicitantul justifică efectul stimulativ al ajutorului solicitat </w:t>
            </w:r>
            <w:r>
              <w:rPr>
                <w:rFonts w:eastAsia="Times New Roman" w:cs="Times New Roman"/>
                <w:i/>
                <w:color w:val="FF0000"/>
                <w:szCs w:val="24"/>
                <w:lang w:val="ro-RO" w:eastAsia="ro-RO"/>
              </w:rPr>
              <w:t xml:space="preserve">şi va </w:t>
            </w:r>
            <w:r w:rsidRPr="00CE2433">
              <w:rPr>
                <w:rFonts w:eastAsia="Times New Roman" w:cs="Times New Roman"/>
                <w:i/>
                <w:color w:val="FF0000"/>
                <w:szCs w:val="24"/>
                <w:lang w:val="ro-RO" w:eastAsia="ro-RO"/>
              </w:rPr>
              <w:t>completa cu elementele precizate mai sus la punctele a)-e)</w:t>
            </w:r>
          </w:p>
        </w:tc>
      </w:tr>
      <w:tr w:rsidR="00B23684" w:rsidRPr="00D345F2" w14:paraId="0CD2295E" w14:textId="77777777" w:rsidTr="001C3062">
        <w:tc>
          <w:tcPr>
            <w:tcW w:w="9576" w:type="dxa"/>
          </w:tcPr>
          <w:p w14:paraId="2F89A9BA" w14:textId="77777777" w:rsidR="00AA3BD5" w:rsidRDefault="00AA3BD5" w:rsidP="00AA3BD5">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lastRenderedPageBreak/>
              <w:t>De asemenea, conform Ghidului solicitantului, subcapitol 1.9</w:t>
            </w:r>
            <w:r>
              <w:rPr>
                <w:rFonts w:eastAsia="Times New Roman" w:cs="Times New Roman"/>
                <w:i/>
                <w:color w:val="FF0000"/>
                <w:szCs w:val="24"/>
                <w:lang w:val="ro-RO" w:eastAsia="ro-RO"/>
              </w:rPr>
              <w:t xml:space="preserve"> </w:t>
            </w:r>
            <w:r w:rsidRPr="00CE2433">
              <w:rPr>
                <w:rFonts w:eastAsia="Times New Roman" w:cs="Times New Roman"/>
                <w:i/>
                <w:color w:val="FF0000"/>
                <w:szCs w:val="24"/>
                <w:lang w:val="ro-RO" w:eastAsia="ro-RO"/>
              </w:rPr>
              <w:t xml:space="preserve">Ajutorul de stat solicitanţii de ajutor de stat în cadrul </w:t>
            </w:r>
            <w:r>
              <w:rPr>
                <w:rFonts w:eastAsia="Times New Roman" w:cs="Times New Roman"/>
                <w:i/>
                <w:color w:val="FF0000"/>
                <w:szCs w:val="24"/>
                <w:lang w:val="ro-RO" w:eastAsia="ro-RO"/>
              </w:rPr>
              <w:t xml:space="preserve">Obiectivului specific </w:t>
            </w:r>
            <w:r w:rsidR="00AE669D">
              <w:rPr>
                <w:rFonts w:eastAsia="Times New Roman" w:cs="Times New Roman"/>
                <w:i/>
                <w:color w:val="FF0000"/>
                <w:szCs w:val="24"/>
                <w:lang w:val="ro-RO" w:eastAsia="ro-RO"/>
              </w:rPr>
              <w:t>6.1-producţie</w:t>
            </w:r>
            <w:r w:rsidRPr="00CE2433">
              <w:rPr>
                <w:rFonts w:eastAsia="Times New Roman" w:cs="Times New Roman"/>
                <w:i/>
                <w:color w:val="FF0000"/>
                <w:szCs w:val="24"/>
                <w:lang w:val="ro-RO" w:eastAsia="ro-RO"/>
              </w:rPr>
              <w:t xml:space="preserve"> vor explica ce </w:t>
            </w:r>
            <w:r w:rsidR="00017A7D">
              <w:rPr>
                <w:rFonts w:eastAsia="Times New Roman" w:cs="Times New Roman"/>
                <w:i/>
                <w:color w:val="FF0000"/>
                <w:szCs w:val="24"/>
                <w:lang w:val="ro-RO" w:eastAsia="ro-RO"/>
              </w:rPr>
              <w:t xml:space="preserve">investiție ar fi realizată </w:t>
            </w:r>
            <w:r w:rsidRPr="00CE2433">
              <w:rPr>
                <w:rFonts w:eastAsia="Times New Roman" w:cs="Times New Roman"/>
                <w:i/>
                <w:color w:val="FF0000"/>
                <w:szCs w:val="24"/>
                <w:lang w:val="ro-RO" w:eastAsia="ro-RO"/>
              </w:rPr>
              <w:t>s-ar întâmpla în absența ajutorului, și anume o situație care este descrisă ca fiind scenariul contrafactual</w:t>
            </w:r>
            <w:r>
              <w:rPr>
                <w:rFonts w:eastAsia="Times New Roman" w:cs="Times New Roman"/>
                <w:i/>
                <w:color w:val="FF0000"/>
                <w:szCs w:val="24"/>
                <w:lang w:val="ro-RO" w:eastAsia="ro-RO"/>
              </w:rPr>
              <w:t>.</w:t>
            </w:r>
          </w:p>
          <w:p w14:paraId="4F410BD4" w14:textId="77777777" w:rsidR="00AA3BD5" w:rsidRPr="004D7CCE" w:rsidRDefault="00AA3BD5" w:rsidP="00AA3BD5">
            <w:pPr>
              <w:jc w:val="both"/>
              <w:rPr>
                <w:rFonts w:eastAsia="Times New Roman" w:cs="Times New Roman"/>
                <w:i/>
                <w:color w:val="FF0000"/>
                <w:szCs w:val="24"/>
                <w:lang w:val="ro-RO" w:eastAsia="ro-RO"/>
              </w:rPr>
            </w:pPr>
          </w:p>
          <w:p w14:paraId="0D6F93E5" w14:textId="77777777" w:rsidR="00AA3BD5" w:rsidRPr="004D7CCE" w:rsidRDefault="00AA3BD5" w:rsidP="00AA3BD5">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r w:rsidRPr="004D7CCE">
              <w:rPr>
                <w:rFonts w:cs="Times New Roman"/>
                <w:i/>
                <w:iCs/>
                <w:color w:val="FF0000"/>
                <w:szCs w:val="24"/>
                <w:lang w:val="ro-RO"/>
              </w:rPr>
              <w:t>Declaraţia privind conformitatea cu regulile ajutorului de stat din Anexa C1.3.la Cererea de finanţare</w:t>
            </w:r>
            <w:r w:rsidRPr="004D7CCE">
              <w:rPr>
                <w:rFonts w:eastAsiaTheme="minorEastAsia" w:cs="Times New Roman"/>
                <w:i/>
                <w:iCs/>
                <w:color w:val="FF0000"/>
                <w:szCs w:val="24"/>
                <w:lang w:val="ro-RO"/>
              </w:rPr>
              <w:t xml:space="preserve"> şi </w:t>
            </w:r>
            <w:r w:rsidRPr="004D7CCE">
              <w:rPr>
                <w:rFonts w:cs="Times New Roman"/>
                <w:i/>
                <w:iCs/>
                <w:color w:val="FF0000"/>
                <w:szCs w:val="24"/>
                <w:lang w:val="ro-RO"/>
              </w:rPr>
              <w:t>Secţiunea Impactul</w:t>
            </w:r>
            <w:r>
              <w:rPr>
                <w:rFonts w:cs="Times New Roman"/>
                <w:i/>
                <w:iCs/>
                <w:color w:val="FF0000"/>
                <w:szCs w:val="24"/>
                <w:lang w:val="ro-RO"/>
              </w:rPr>
              <w:t xml:space="preserve"> sprijinului din partea Uniunii</w:t>
            </w:r>
            <w:r w:rsidRPr="004D7CCE">
              <w:rPr>
                <w:rFonts w:cs="Times New Roman"/>
                <w:i/>
                <w:iCs/>
                <w:color w:val="FF0000"/>
                <w:szCs w:val="24"/>
                <w:lang w:val="ro-RO"/>
              </w:rPr>
              <w:t xml:space="preserve"> asupra implementării proiectului, din Cererea de finanţare</w:t>
            </w:r>
            <w:r>
              <w:rPr>
                <w:rFonts w:cs="Times New Roman"/>
                <w:i/>
                <w:iCs/>
                <w:color w:val="FF0000"/>
                <w:szCs w:val="24"/>
                <w:lang w:val="ro-RO"/>
              </w:rPr>
              <w:t>.</w:t>
            </w:r>
          </w:p>
          <w:p w14:paraId="0C895D6F" w14:textId="77777777" w:rsidR="004D7CCE" w:rsidRPr="00CE2433" w:rsidRDefault="004D7CCE" w:rsidP="00CE2433">
            <w:pPr>
              <w:jc w:val="both"/>
              <w:rPr>
                <w:rFonts w:eastAsia="Times New Roman" w:cs="Times New Roman"/>
                <w:szCs w:val="24"/>
                <w:lang w:val="ro-RO" w:eastAsia="ro-RO"/>
              </w:rPr>
            </w:pPr>
          </w:p>
        </w:tc>
      </w:tr>
    </w:tbl>
    <w:p w14:paraId="7589BDE8" w14:textId="77777777" w:rsidR="00D90E91" w:rsidRDefault="00D90E91" w:rsidP="00B23684">
      <w:pPr>
        <w:shd w:val="clear" w:color="auto" w:fill="FFFFFF"/>
        <w:spacing w:after="0" w:line="240" w:lineRule="auto"/>
        <w:jc w:val="both"/>
        <w:rPr>
          <w:b/>
          <w:noProof/>
          <w:u w:val="single"/>
          <w:lang w:val="ro-RO"/>
        </w:rPr>
      </w:pPr>
    </w:p>
    <w:p w14:paraId="4047676A" w14:textId="77777777" w:rsidR="00B23684" w:rsidRDefault="00B23684" w:rsidP="00B23684">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14:paraId="0E572A59" w14:textId="77777777"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576"/>
      </w:tblGrid>
      <w:tr w:rsidR="00B81C7F" w:rsidRPr="00D345F2" w14:paraId="43B6B261" w14:textId="77777777" w:rsidTr="00B81C7F">
        <w:tc>
          <w:tcPr>
            <w:tcW w:w="9576" w:type="dxa"/>
          </w:tcPr>
          <w:p w14:paraId="41004DD5" w14:textId="77777777" w:rsidR="00B81C7F" w:rsidRPr="00D90E91" w:rsidRDefault="00712EE7" w:rsidP="00243867">
            <w:pPr>
              <w:shd w:val="clear" w:color="auto" w:fill="FFFFFF"/>
              <w:spacing w:after="120"/>
              <w:jc w:val="both"/>
              <w:rPr>
                <w:rFonts w:cs="Times New Roman"/>
                <w:i/>
                <w:szCs w:val="24"/>
                <w:lang w:val="ro-RO"/>
              </w:rPr>
            </w:pPr>
            <w:r w:rsidRPr="001127FF">
              <w:rPr>
                <w:rFonts w:cs="Times New Roman"/>
                <w:i/>
                <w:szCs w:val="24"/>
                <w:lang w:val="ro-RO"/>
              </w:rPr>
              <w:t>Pentru acelaşi beneficiar şi aceleaşi cheltuieli eligibile, ajutorul acordat nu se poate cumula cu niciun alt ajutor de stat</w:t>
            </w:r>
            <w:r w:rsidR="00BE15C5">
              <w:rPr>
                <w:rFonts w:cs="Times New Roman"/>
                <w:i/>
                <w:szCs w:val="24"/>
                <w:lang w:val="ro-RO"/>
              </w:rPr>
              <w:t xml:space="preserve"> investițional</w:t>
            </w:r>
            <w:r w:rsidRPr="001127FF">
              <w:rPr>
                <w:rFonts w:cs="Times New Roman"/>
                <w:i/>
                <w:szCs w:val="24"/>
                <w:lang w:val="ro-RO"/>
              </w:rPr>
              <w:t>, inclusiv de minimis</w:t>
            </w:r>
            <w:r>
              <w:rPr>
                <w:rFonts w:cs="Times New Roman"/>
                <w:i/>
                <w:szCs w:val="24"/>
                <w:lang w:val="ro-RO"/>
              </w:rPr>
              <w:t>.</w:t>
            </w:r>
          </w:p>
        </w:tc>
      </w:tr>
      <w:tr w:rsidR="00B81C7F" w:rsidRPr="00D345F2" w14:paraId="7AC9361D" w14:textId="77777777" w:rsidTr="00B81C7F">
        <w:tc>
          <w:tcPr>
            <w:tcW w:w="9576" w:type="dxa"/>
          </w:tcPr>
          <w:p w14:paraId="52E61073" w14:textId="77777777" w:rsidR="007513CC" w:rsidRDefault="007513CC" w:rsidP="007513CC">
            <w:pPr>
              <w:jc w:val="both"/>
              <w:rPr>
                <w:i/>
                <w:color w:val="FF0000"/>
                <w:lang w:val="fr-FR"/>
              </w:rPr>
            </w:pPr>
            <w:r w:rsidRPr="00CB1E2F">
              <w:rPr>
                <w:i/>
                <w:color w:val="FF0000"/>
                <w:lang w:val="fr-FR"/>
              </w:rPr>
              <w:t xml:space="preserve">Se va preciza dacă </w:t>
            </w:r>
            <w:r w:rsidR="00F85441">
              <w:rPr>
                <w:i/>
                <w:color w:val="FF0000"/>
                <w:lang w:val="fr-FR"/>
              </w:rPr>
              <w:t>pentru ace</w:t>
            </w:r>
            <w:r w:rsidRPr="00CB1E2F">
              <w:rPr>
                <w:i/>
                <w:color w:val="FF0000"/>
                <w:lang w:val="fr-FR"/>
              </w:rPr>
              <w:t xml:space="preserve">eaşi </w:t>
            </w:r>
            <w:r w:rsidR="002D7E66">
              <w:rPr>
                <w:i/>
                <w:color w:val="FF0000"/>
                <w:lang w:val="fr-FR"/>
              </w:rPr>
              <w:t>investiție</w:t>
            </w:r>
            <w:r w:rsidRPr="00CB1E2F">
              <w:rPr>
                <w:i/>
                <w:color w:val="FF0000"/>
                <w:lang w:val="fr-FR"/>
              </w:rPr>
              <w:t xml:space="preserve"> solicitantul a mai obţinut ajutor de stat/este in curs de obţinere ajutor de stat.</w:t>
            </w:r>
          </w:p>
          <w:p w14:paraId="5F11E41E" w14:textId="77777777" w:rsidR="007513CC" w:rsidRPr="00CB1E2F" w:rsidRDefault="007513CC" w:rsidP="007513CC">
            <w:pPr>
              <w:jc w:val="both"/>
              <w:rPr>
                <w:i/>
                <w:color w:val="FF0000"/>
                <w:lang w:val="fr-FR"/>
              </w:rPr>
            </w:pPr>
          </w:p>
          <w:p w14:paraId="4C6932A8" w14:textId="77777777" w:rsidR="00B81C7F" w:rsidRPr="00280831" w:rsidRDefault="007513CC" w:rsidP="007513CC">
            <w:pPr>
              <w:jc w:val="both"/>
              <w:rPr>
                <w:i/>
                <w:color w:val="FF0000"/>
                <w:lang w:val="ro-RO"/>
              </w:rPr>
            </w:pPr>
            <w:r w:rsidRPr="00CB1E2F">
              <w:rPr>
                <w:i/>
                <w:color w:val="FF0000"/>
                <w:lang w:val="ro-RO"/>
              </w:rPr>
              <w:t>Răspunsul se va corela cu Declarația privind conformitatea cu regulile ajutorului de stat, din Anexa C1.3.la Cererea de finanţare</w:t>
            </w:r>
          </w:p>
        </w:tc>
      </w:tr>
    </w:tbl>
    <w:p w14:paraId="142DE3A2" w14:textId="77777777" w:rsidR="00B81C7F" w:rsidRDefault="00B81C7F" w:rsidP="00B23684">
      <w:pPr>
        <w:shd w:val="clear" w:color="auto" w:fill="FFFFFF"/>
        <w:spacing w:after="0" w:line="240" w:lineRule="auto"/>
        <w:jc w:val="both"/>
        <w:rPr>
          <w:lang w:val="ro-RO"/>
        </w:rPr>
      </w:pPr>
    </w:p>
    <w:p w14:paraId="3F82834F" w14:textId="77777777" w:rsidR="00B23684" w:rsidRDefault="00B23684" w:rsidP="00D329E9">
      <w:pPr>
        <w:shd w:val="clear" w:color="auto" w:fill="FFFFFF"/>
        <w:spacing w:after="0" w:line="240" w:lineRule="auto"/>
        <w:jc w:val="both"/>
        <w:rPr>
          <w:noProof/>
          <w:color w:val="FF0000"/>
          <w:lang w:val="ro-RO"/>
        </w:rPr>
      </w:pPr>
    </w:p>
    <w:p w14:paraId="0CF45627" w14:textId="77777777" w:rsidR="00BA26D2" w:rsidRPr="0061296D" w:rsidRDefault="00A31866" w:rsidP="0061296D">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prevăzute în Capitolul I</w:t>
      </w:r>
      <w:r w:rsidR="00AE669D">
        <w:rPr>
          <w:b/>
          <w:noProof/>
          <w:lang w:val="ro-RO"/>
        </w:rPr>
        <w:t>II</w:t>
      </w:r>
      <w:r w:rsidR="00A22C57" w:rsidRPr="0061296D">
        <w:rPr>
          <w:b/>
          <w:noProof/>
          <w:lang w:val="ro-RO"/>
        </w:rPr>
        <w:t xml:space="preserve">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14:paraId="1499D197" w14:textId="77777777" w:rsidR="0061296D" w:rsidRPr="0061296D" w:rsidRDefault="0061296D" w:rsidP="0061296D">
      <w:pPr>
        <w:pStyle w:val="ListParagraph"/>
        <w:shd w:val="clear" w:color="auto" w:fill="FFFFFF"/>
        <w:spacing w:after="0" w:line="240" w:lineRule="auto"/>
        <w:ind w:left="360"/>
        <w:jc w:val="both"/>
        <w:rPr>
          <w:b/>
          <w:noProof/>
          <w:lang w:val="ro-RO"/>
        </w:rPr>
      </w:pPr>
    </w:p>
    <w:p w14:paraId="6C0A42E7" w14:textId="77777777" w:rsidR="00172F38" w:rsidRPr="009C5367" w:rsidRDefault="00172F38" w:rsidP="00A22C57">
      <w:pPr>
        <w:pStyle w:val="ListParagraph"/>
        <w:shd w:val="clear" w:color="auto" w:fill="FFFFFF"/>
        <w:spacing w:after="0" w:line="240" w:lineRule="auto"/>
        <w:ind w:left="360"/>
        <w:jc w:val="both"/>
        <w:rPr>
          <w:rFonts w:cstheme="minorHAnsi"/>
          <w:b/>
          <w:szCs w:val="24"/>
          <w:lang w:val="ro-RO"/>
        </w:rPr>
      </w:pPr>
    </w:p>
    <w:p w14:paraId="60B588D5" w14:textId="77777777" w:rsidR="00AE669D" w:rsidRPr="00AE669D" w:rsidRDefault="00AE669D" w:rsidP="00AE669D">
      <w:pPr>
        <w:tabs>
          <w:tab w:val="left" w:pos="0"/>
        </w:tabs>
        <w:spacing w:after="0" w:line="240" w:lineRule="auto"/>
        <w:jc w:val="both"/>
        <w:rPr>
          <w:b/>
          <w:i/>
          <w:noProof/>
          <w:lang w:val="ro-RO"/>
        </w:rPr>
      </w:pPr>
      <w:r>
        <w:rPr>
          <w:b/>
          <w:i/>
          <w:noProof/>
          <w:lang w:val="ro-RO"/>
        </w:rPr>
        <w:t>A</w:t>
      </w:r>
      <w:r w:rsidRPr="00AE669D">
        <w:rPr>
          <w:b/>
          <w:i/>
          <w:noProof/>
          <w:lang w:val="ro-RO"/>
        </w:rPr>
        <w:t>lin 5 Art. 41</w:t>
      </w:r>
      <w:r>
        <w:rPr>
          <w:b/>
          <w:i/>
          <w:noProof/>
          <w:lang w:val="ro-RO"/>
        </w:rPr>
        <w:t>.Ajutoarele privind investiţii destinate promovării producţiei de energie din resurse regenerabile</w:t>
      </w:r>
    </w:p>
    <w:p w14:paraId="2F4F4964" w14:textId="77777777" w:rsidR="00B900A7"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576"/>
      </w:tblGrid>
      <w:tr w:rsidR="00B900A7" w:rsidRPr="00AE669D" w14:paraId="7D692615" w14:textId="77777777" w:rsidTr="00B900A7">
        <w:tc>
          <w:tcPr>
            <w:tcW w:w="9576" w:type="dxa"/>
          </w:tcPr>
          <w:p w14:paraId="0FBF5E64" w14:textId="77777777" w:rsidR="00DE4440" w:rsidRPr="00DE4440" w:rsidRDefault="00DE4440" w:rsidP="00DE4440">
            <w:pPr>
              <w:shd w:val="clear" w:color="auto" w:fill="FFFFFF"/>
              <w:jc w:val="both"/>
              <w:rPr>
                <w:noProof/>
                <w:lang w:val="ro-RO"/>
              </w:rPr>
            </w:pPr>
            <w:r>
              <w:rPr>
                <w:rFonts w:cs="Times New Roman"/>
                <w:bCs/>
                <w:szCs w:val="24"/>
                <w:lang w:val="ro-RO"/>
              </w:rPr>
              <w:t xml:space="preserve">Costurile eligibile </w:t>
            </w:r>
            <w:r w:rsidRPr="00DE4440">
              <w:rPr>
                <w:rFonts w:cs="Times New Roman"/>
                <w:bCs/>
                <w:szCs w:val="24"/>
                <w:lang w:val="ro-RO"/>
              </w:rPr>
              <w:t>sunt costurile suplimentare de investiții necesare promovării producției de energie din surse regenerabile.</w:t>
            </w:r>
            <w:r w:rsidRPr="00DE4440">
              <w:rPr>
                <w:noProof/>
                <w:lang w:val="ro-RO"/>
              </w:rPr>
              <w:t xml:space="preserve"> Acestea sunt determinate dup</w:t>
            </w:r>
            <w:r w:rsidRPr="00DE4440">
              <w:rPr>
                <w:rFonts w:hint="eastAsia"/>
                <w:noProof/>
                <w:lang w:val="ro-RO"/>
              </w:rPr>
              <w:t>ă</w:t>
            </w:r>
            <w:r w:rsidRPr="00DE4440">
              <w:rPr>
                <w:noProof/>
                <w:lang w:val="ro-RO"/>
              </w:rPr>
              <w:t xml:space="preserve"> cum urmeaz</w:t>
            </w:r>
            <w:r w:rsidRPr="00DE4440">
              <w:rPr>
                <w:rFonts w:hint="eastAsia"/>
                <w:noProof/>
                <w:lang w:val="ro-RO"/>
              </w:rPr>
              <w:t>ă</w:t>
            </w:r>
            <w:r w:rsidRPr="00DE4440">
              <w:rPr>
                <w:noProof/>
                <w:lang w:val="ro-RO"/>
              </w:rPr>
              <w:t>:</w:t>
            </w:r>
          </w:p>
          <w:p w14:paraId="3B94ECBC" w14:textId="77777777" w:rsidR="00DE4440" w:rsidRPr="00DE4440" w:rsidRDefault="00DE4440" w:rsidP="00DE4440">
            <w:pPr>
              <w:shd w:val="clear" w:color="auto" w:fill="FFFFFF"/>
              <w:jc w:val="both"/>
              <w:rPr>
                <w:noProof/>
                <w:lang w:val="ro-RO"/>
              </w:rPr>
            </w:pPr>
            <w:r w:rsidRPr="00DE4440">
              <w:rPr>
                <w:noProof/>
                <w:lang w:val="ro-RO"/>
              </w:rPr>
              <w:t>a.</w:t>
            </w:r>
            <w:r w:rsidRPr="00DE4440">
              <w:rPr>
                <w:noProof/>
                <w:lang w:val="ro-RO"/>
              </w:rPr>
              <w:tab/>
            </w:r>
            <w:r w:rsidRPr="00DE4440">
              <w:rPr>
                <w:rFonts w:hint="eastAsia"/>
                <w:noProof/>
                <w:lang w:val="ro-RO"/>
              </w:rPr>
              <w:t>î</w:t>
            </w:r>
            <w:r w:rsidRPr="00DE4440">
              <w:rPr>
                <w:noProof/>
                <w:lang w:val="ro-RO"/>
              </w:rPr>
              <w:t xml:space="preserve">n cazul </w:t>
            </w:r>
            <w:r w:rsidRPr="00DE4440">
              <w:rPr>
                <w:rFonts w:hint="eastAsia"/>
                <w:noProof/>
                <w:lang w:val="ro-RO"/>
              </w:rPr>
              <w:t>î</w:t>
            </w:r>
            <w:r w:rsidRPr="00DE4440">
              <w:rPr>
                <w:noProof/>
                <w:lang w:val="ro-RO"/>
              </w:rPr>
              <w:t xml:space="preserve">n care costurile de investiții </w:t>
            </w:r>
            <w:r w:rsidRPr="00DE4440">
              <w:rPr>
                <w:rFonts w:hint="eastAsia"/>
                <w:noProof/>
                <w:lang w:val="ro-RO"/>
              </w:rPr>
              <w:t>î</w:t>
            </w:r>
            <w:r w:rsidRPr="00DE4440">
              <w:rPr>
                <w:noProof/>
                <w:lang w:val="ro-RO"/>
              </w:rPr>
              <w:t>n producția de energie din surse regenerabile pot fi identificate ca investiție separat</w:t>
            </w:r>
            <w:r w:rsidRPr="00DE4440">
              <w:rPr>
                <w:rFonts w:hint="eastAsia"/>
                <w:noProof/>
                <w:lang w:val="ro-RO"/>
              </w:rPr>
              <w:t>ă</w:t>
            </w:r>
            <w:r w:rsidRPr="00DE4440">
              <w:rPr>
                <w:noProof/>
                <w:lang w:val="ro-RO"/>
              </w:rPr>
              <w:t xml:space="preserve"> </w:t>
            </w:r>
            <w:r w:rsidRPr="00DE4440">
              <w:rPr>
                <w:rFonts w:hint="eastAsia"/>
                <w:noProof/>
                <w:lang w:val="ro-RO"/>
              </w:rPr>
              <w:t>î</w:t>
            </w:r>
            <w:r w:rsidRPr="00DE4440">
              <w:rPr>
                <w:noProof/>
                <w:lang w:val="ro-RO"/>
              </w:rPr>
              <w:t>n costurile totale de investiții, de exemplu, dac</w:t>
            </w:r>
            <w:r w:rsidRPr="00DE4440">
              <w:rPr>
                <w:rFonts w:hint="eastAsia"/>
                <w:noProof/>
                <w:lang w:val="ro-RO"/>
              </w:rPr>
              <w:t>ă</w:t>
            </w:r>
            <w:r w:rsidRPr="00DE4440">
              <w:rPr>
                <w:noProof/>
                <w:lang w:val="ro-RO"/>
              </w:rPr>
              <w:t xml:space="preserve"> pot fi legate de o component</w:t>
            </w:r>
            <w:r w:rsidRPr="00DE4440">
              <w:rPr>
                <w:rFonts w:hint="eastAsia"/>
                <w:noProof/>
                <w:lang w:val="ro-RO"/>
              </w:rPr>
              <w:t>ă</w:t>
            </w:r>
            <w:r w:rsidRPr="00DE4440">
              <w:rPr>
                <w:noProof/>
                <w:lang w:val="ro-RO"/>
              </w:rPr>
              <w:t xml:space="preserve"> care este ad</w:t>
            </w:r>
            <w:r w:rsidRPr="00DE4440">
              <w:rPr>
                <w:rFonts w:hint="eastAsia"/>
                <w:noProof/>
                <w:lang w:val="ro-RO"/>
              </w:rPr>
              <w:t>ă</w:t>
            </w:r>
            <w:r w:rsidRPr="00DE4440">
              <w:rPr>
                <w:noProof/>
                <w:lang w:val="ro-RO"/>
              </w:rPr>
              <w:t>ugat</w:t>
            </w:r>
            <w:r w:rsidRPr="00DE4440">
              <w:rPr>
                <w:rFonts w:hint="eastAsia"/>
                <w:noProof/>
                <w:lang w:val="ro-RO"/>
              </w:rPr>
              <w:t>ă</w:t>
            </w:r>
            <w:r w:rsidRPr="00DE4440">
              <w:rPr>
                <w:noProof/>
                <w:lang w:val="ro-RO"/>
              </w:rPr>
              <w:t xml:space="preserve"> la o instalație deja existent</w:t>
            </w:r>
            <w:r w:rsidRPr="00DE4440">
              <w:rPr>
                <w:rFonts w:hint="eastAsia"/>
                <w:noProof/>
                <w:lang w:val="ro-RO"/>
              </w:rPr>
              <w:t>ă</w:t>
            </w:r>
            <w:r w:rsidRPr="00DE4440">
              <w:rPr>
                <w:noProof/>
                <w:lang w:val="ro-RO"/>
              </w:rPr>
              <w:t xml:space="preserve"> și care este ușor de identificat, aceste costuri legate de energia regenerabil</w:t>
            </w:r>
            <w:r w:rsidRPr="00DE4440">
              <w:rPr>
                <w:rFonts w:hint="eastAsia"/>
                <w:noProof/>
                <w:lang w:val="ro-RO"/>
              </w:rPr>
              <w:t>ă</w:t>
            </w:r>
            <w:r w:rsidRPr="00DE4440">
              <w:rPr>
                <w:noProof/>
                <w:lang w:val="ro-RO"/>
              </w:rPr>
              <w:t xml:space="preserve"> constituie costurile eligibile;</w:t>
            </w:r>
          </w:p>
          <w:p w14:paraId="5B4AA9EF" w14:textId="77777777" w:rsidR="00DE4440" w:rsidRDefault="00DE4440" w:rsidP="00DE4440">
            <w:pPr>
              <w:shd w:val="clear" w:color="auto" w:fill="FFFFFF"/>
              <w:jc w:val="both"/>
              <w:rPr>
                <w:noProof/>
                <w:lang w:val="ro-RO"/>
              </w:rPr>
            </w:pPr>
            <w:r w:rsidRPr="00DE4440">
              <w:rPr>
                <w:noProof/>
                <w:lang w:val="ro-RO"/>
              </w:rPr>
              <w:t>b.</w:t>
            </w:r>
            <w:r w:rsidRPr="00DE4440">
              <w:rPr>
                <w:noProof/>
                <w:lang w:val="ro-RO"/>
              </w:rPr>
              <w:tab/>
              <w:t>la o investiție similar</w:t>
            </w:r>
            <w:r w:rsidRPr="00DE4440">
              <w:rPr>
                <w:rFonts w:hint="eastAsia"/>
                <w:noProof/>
                <w:lang w:val="ro-RO"/>
              </w:rPr>
              <w:t>ă</w:t>
            </w:r>
            <w:r w:rsidRPr="00DE4440">
              <w:rPr>
                <w:noProof/>
                <w:lang w:val="ro-RO"/>
              </w:rPr>
              <w:t>, mai puțin ecologic</w:t>
            </w:r>
            <w:r w:rsidRPr="00DE4440">
              <w:rPr>
                <w:rFonts w:hint="eastAsia"/>
                <w:noProof/>
                <w:lang w:val="ro-RO"/>
              </w:rPr>
              <w:t>ă</w:t>
            </w:r>
            <w:r w:rsidRPr="00DE4440">
              <w:rPr>
                <w:noProof/>
                <w:lang w:val="ro-RO"/>
              </w:rPr>
              <w:t>, care ar fi fost realizat</w:t>
            </w:r>
            <w:r w:rsidRPr="00DE4440">
              <w:rPr>
                <w:rFonts w:hint="eastAsia"/>
                <w:noProof/>
                <w:lang w:val="ro-RO"/>
              </w:rPr>
              <w:t>ă</w:t>
            </w:r>
            <w:r w:rsidRPr="00DE4440">
              <w:rPr>
                <w:noProof/>
                <w:lang w:val="ro-RO"/>
              </w:rPr>
              <w:t xml:space="preserve"> </w:t>
            </w:r>
            <w:r w:rsidRPr="00DE4440">
              <w:rPr>
                <w:rFonts w:hint="eastAsia"/>
                <w:noProof/>
                <w:lang w:val="ro-RO"/>
              </w:rPr>
              <w:t>î</w:t>
            </w:r>
            <w:r w:rsidRPr="00DE4440">
              <w:rPr>
                <w:noProof/>
                <w:lang w:val="ro-RO"/>
              </w:rPr>
              <w:t xml:space="preserve">n mod credibil </w:t>
            </w:r>
            <w:r w:rsidRPr="00DE4440">
              <w:rPr>
                <w:rFonts w:hint="eastAsia"/>
                <w:noProof/>
                <w:lang w:val="ro-RO"/>
              </w:rPr>
              <w:t>î</w:t>
            </w:r>
            <w:r w:rsidRPr="00DE4440">
              <w:rPr>
                <w:noProof/>
                <w:lang w:val="ro-RO"/>
              </w:rPr>
              <w:t>n absența ajutorului, aceast</w:t>
            </w:r>
            <w:r w:rsidRPr="00DE4440">
              <w:rPr>
                <w:rFonts w:hint="eastAsia"/>
                <w:noProof/>
                <w:lang w:val="ro-RO"/>
              </w:rPr>
              <w:t>ă</w:t>
            </w:r>
            <w:r w:rsidRPr="00DE4440">
              <w:rPr>
                <w:noProof/>
                <w:lang w:val="ro-RO"/>
              </w:rPr>
              <w:t xml:space="preserve"> diferenț</w:t>
            </w:r>
            <w:r w:rsidRPr="00DE4440">
              <w:rPr>
                <w:rFonts w:hint="eastAsia"/>
                <w:noProof/>
                <w:lang w:val="ro-RO"/>
              </w:rPr>
              <w:t>ă</w:t>
            </w:r>
            <w:r w:rsidRPr="00DE4440">
              <w:rPr>
                <w:noProof/>
                <w:lang w:val="ro-RO"/>
              </w:rPr>
              <w:t xml:space="preserve"> dintre costurile aferente celor dou</w:t>
            </w:r>
            <w:r w:rsidRPr="00DE4440">
              <w:rPr>
                <w:rFonts w:hint="eastAsia"/>
                <w:noProof/>
                <w:lang w:val="ro-RO"/>
              </w:rPr>
              <w:t>ă</w:t>
            </w:r>
            <w:r w:rsidRPr="00DE4440">
              <w:rPr>
                <w:noProof/>
                <w:lang w:val="ro-RO"/>
              </w:rPr>
              <w:t xml:space="preserve"> investiții permite identificarea costurilor legate de energia regenerabil</w:t>
            </w:r>
            <w:r w:rsidRPr="00DE4440">
              <w:rPr>
                <w:rFonts w:hint="eastAsia"/>
                <w:noProof/>
                <w:lang w:val="ro-RO"/>
              </w:rPr>
              <w:t>ă</w:t>
            </w:r>
            <w:r w:rsidRPr="00DE4440">
              <w:rPr>
                <w:noProof/>
                <w:lang w:val="ro-RO"/>
              </w:rPr>
              <w:t xml:space="preserve"> și constituie costurile eligibile.</w:t>
            </w:r>
          </w:p>
          <w:p w14:paraId="5A661428" w14:textId="77777777" w:rsidR="00052961" w:rsidRDefault="00052961" w:rsidP="00DE4440">
            <w:pPr>
              <w:shd w:val="clear" w:color="auto" w:fill="FFFFFF"/>
              <w:jc w:val="both"/>
              <w:rPr>
                <w:noProof/>
                <w:lang w:val="ro-RO"/>
              </w:rPr>
            </w:pPr>
          </w:p>
          <w:p w14:paraId="192036AC" w14:textId="77777777" w:rsidR="00052961" w:rsidRPr="00DE4440" w:rsidRDefault="00052961" w:rsidP="00DE4440">
            <w:pPr>
              <w:shd w:val="clear" w:color="auto" w:fill="FFFFFF"/>
              <w:jc w:val="both"/>
              <w:rPr>
                <w:noProof/>
                <w:lang w:val="ro-RO"/>
              </w:rPr>
            </w:pPr>
            <w:r>
              <w:rPr>
                <w:noProof/>
                <w:lang w:val="ro-RO"/>
              </w:rPr>
              <w:t xml:space="preserve">Costurile care nu sunt direct legate de realizarea unui nivel mai ridicat de protecţie a mediului nu </w:t>
            </w:r>
            <w:r>
              <w:rPr>
                <w:noProof/>
                <w:lang w:val="ro-RO"/>
              </w:rPr>
              <w:lastRenderedPageBreak/>
              <w:t>sunt eligibile.</w:t>
            </w:r>
          </w:p>
          <w:p w14:paraId="03DE2CCB" w14:textId="77777777" w:rsidR="00B900A7" w:rsidRDefault="00B900A7" w:rsidP="00D329E9">
            <w:pPr>
              <w:tabs>
                <w:tab w:val="left" w:pos="0"/>
              </w:tabs>
              <w:jc w:val="both"/>
              <w:rPr>
                <w:b/>
                <w:noProof/>
                <w:u w:val="single"/>
                <w:lang w:val="ro-RO"/>
              </w:rPr>
            </w:pPr>
          </w:p>
        </w:tc>
      </w:tr>
      <w:tr w:rsidR="00B900A7" w:rsidRPr="00D345F2" w14:paraId="1F33AE94" w14:textId="77777777" w:rsidTr="00B900A7">
        <w:tc>
          <w:tcPr>
            <w:tcW w:w="9576" w:type="dxa"/>
          </w:tcPr>
          <w:p w14:paraId="48DCFBD9" w14:textId="4C1EA578" w:rsidR="00B36367" w:rsidRDefault="00B900A7" w:rsidP="00BA26D2">
            <w:pPr>
              <w:autoSpaceDE w:val="0"/>
              <w:autoSpaceDN w:val="0"/>
              <w:adjustRightInd w:val="0"/>
              <w:jc w:val="both"/>
              <w:rPr>
                <w:i/>
                <w:noProof/>
                <w:color w:val="FF0000"/>
                <w:lang w:val="ro-RO"/>
              </w:rPr>
            </w:pPr>
            <w:r w:rsidRPr="00B900A7">
              <w:rPr>
                <w:i/>
                <w:noProof/>
                <w:color w:val="FF0000"/>
                <w:lang w:val="ro-RO"/>
              </w:rPr>
              <w:lastRenderedPageBreak/>
              <w:t xml:space="preserve">Se va face dovada îndeplinirii </w:t>
            </w:r>
            <w:r w:rsidR="00DE4440">
              <w:rPr>
                <w:i/>
                <w:noProof/>
                <w:color w:val="FF0000"/>
                <w:lang w:val="ro-RO"/>
              </w:rPr>
              <w:t>uneia dintre condiţiile precizate mai sus şi detaliate în Ghidul solicitantului</w:t>
            </w:r>
            <w:r w:rsidR="00555152">
              <w:rPr>
                <w:i/>
                <w:noProof/>
                <w:color w:val="FF0000"/>
                <w:lang w:val="ro-RO"/>
              </w:rPr>
              <w:t xml:space="preserve"> la secți</w:t>
            </w:r>
            <w:r w:rsidR="00F54DD1">
              <w:rPr>
                <w:i/>
                <w:noProof/>
                <w:color w:val="FF0000"/>
                <w:lang w:val="ro-RO"/>
              </w:rPr>
              <w:t xml:space="preserve">unea </w:t>
            </w:r>
            <w:r w:rsidR="00F54DD1" w:rsidRPr="00F54DD1">
              <w:rPr>
                <w:i/>
                <w:noProof/>
                <w:color w:val="FF0000"/>
                <w:lang w:val="ro-RO"/>
              </w:rPr>
              <w:t>1.8. Valoarea minimă şi maximă a proiectului, rata de cofinanţare</w:t>
            </w:r>
            <w:r w:rsidR="00F54DD1">
              <w:rPr>
                <w:i/>
                <w:noProof/>
                <w:color w:val="FF0000"/>
                <w:lang w:val="ro-RO"/>
              </w:rPr>
              <w:t xml:space="preserve"> precum și în Anexa 8 la ghid.</w:t>
            </w:r>
            <w:r w:rsidR="00862409">
              <w:rPr>
                <w:i/>
                <w:noProof/>
                <w:color w:val="FF0000"/>
                <w:lang w:val="ro-RO"/>
              </w:rPr>
              <w:t xml:space="preserve"> </w:t>
            </w:r>
            <w:r w:rsidR="00555152">
              <w:rPr>
                <w:i/>
                <w:noProof/>
                <w:color w:val="FF0000"/>
                <w:lang w:val="ro-RO"/>
              </w:rPr>
              <w:t xml:space="preserve"> </w:t>
            </w:r>
            <w:r w:rsidR="00862409">
              <w:rPr>
                <w:i/>
                <w:noProof/>
                <w:color w:val="FF0000"/>
                <w:lang w:val="ro-RO"/>
              </w:rPr>
              <w:t>S</w:t>
            </w:r>
            <w:r w:rsidR="00862409" w:rsidRPr="00862409">
              <w:rPr>
                <w:i/>
                <w:noProof/>
                <w:color w:val="FF0000"/>
                <w:lang w:val="ro-RO"/>
              </w:rPr>
              <w:t xml:space="preserve">olicitanții de ajutor de stat </w:t>
            </w:r>
            <w:r w:rsidR="00862409">
              <w:rPr>
                <w:i/>
                <w:noProof/>
                <w:color w:val="FF0000"/>
                <w:lang w:val="ro-RO"/>
              </w:rPr>
              <w:t>vor descrie</w:t>
            </w:r>
            <w:r w:rsidR="00862409" w:rsidRPr="00862409">
              <w:rPr>
                <w:i/>
                <w:noProof/>
                <w:color w:val="FF0000"/>
                <w:lang w:val="ro-RO"/>
              </w:rPr>
              <w:t xml:space="preserve"> </w:t>
            </w:r>
            <w:r w:rsidR="00862409">
              <w:rPr>
                <w:i/>
                <w:noProof/>
                <w:color w:val="FF0000"/>
                <w:lang w:val="ro-RO"/>
              </w:rPr>
              <w:t xml:space="preserve">investiția </w:t>
            </w:r>
            <w:r w:rsidR="00B36367">
              <w:rPr>
                <w:i/>
                <w:noProof/>
                <w:color w:val="FF0000"/>
                <w:lang w:val="ro-RO"/>
              </w:rPr>
              <w:t>(</w:t>
            </w:r>
            <w:r w:rsidR="00862409">
              <w:rPr>
                <w:i/>
                <w:noProof/>
                <w:color w:val="FF0000"/>
                <w:lang w:val="ro-RO"/>
              </w:rPr>
              <w:t xml:space="preserve">din </w:t>
            </w:r>
            <w:r w:rsidR="00862409" w:rsidRPr="00862409">
              <w:rPr>
                <w:i/>
                <w:noProof/>
                <w:color w:val="FF0000"/>
                <w:lang w:val="ro-RO"/>
              </w:rPr>
              <w:t xml:space="preserve">scenariul </w:t>
            </w:r>
            <w:r w:rsidR="00862409" w:rsidRPr="00B36367">
              <w:rPr>
                <w:i/>
                <w:noProof/>
                <w:color w:val="FF0000"/>
                <w:lang w:val="ro-RO"/>
              </w:rPr>
              <w:t>contrafactual</w:t>
            </w:r>
            <w:r w:rsidR="00B36367" w:rsidRPr="00B36367">
              <w:rPr>
                <w:color w:val="FF0000"/>
              </w:rPr>
              <w:t xml:space="preserve">) </w:t>
            </w:r>
            <w:r w:rsidR="00B36367" w:rsidRPr="00B36367">
              <w:rPr>
                <w:i/>
                <w:noProof/>
                <w:color w:val="FF0000"/>
                <w:lang w:val="ro-RO"/>
              </w:rPr>
              <w:t>mai puțin ecologică (care utilizeaza combustibili conventionali)</w:t>
            </w:r>
            <w:r w:rsidR="00B36367">
              <w:rPr>
                <w:i/>
                <w:noProof/>
                <w:color w:val="FF0000"/>
                <w:lang w:val="ro-RO"/>
              </w:rPr>
              <w:t>,</w:t>
            </w:r>
            <w:r w:rsidR="00862409" w:rsidRPr="00862409">
              <w:rPr>
                <w:i/>
                <w:noProof/>
                <w:color w:val="FF0000"/>
                <w:lang w:val="ro-RO"/>
              </w:rPr>
              <w:t xml:space="preserve"> care ar putea fi realizat</w:t>
            </w:r>
            <w:r w:rsidR="00862409">
              <w:rPr>
                <w:i/>
                <w:noProof/>
                <w:color w:val="FF0000"/>
                <w:lang w:val="ro-RO"/>
              </w:rPr>
              <w:t>ă</w:t>
            </w:r>
            <w:r w:rsidR="00862409" w:rsidRPr="00862409">
              <w:rPr>
                <w:i/>
                <w:noProof/>
                <w:color w:val="FF0000"/>
                <w:lang w:val="ro-RO"/>
              </w:rPr>
              <w:t xml:space="preserve"> </w:t>
            </w:r>
            <w:r w:rsidR="00B36367">
              <w:rPr>
                <w:i/>
                <w:noProof/>
                <w:color w:val="FF0000"/>
                <w:lang w:val="ro-RO"/>
              </w:rPr>
              <w:t xml:space="preserve">în mod credibil </w:t>
            </w:r>
            <w:r w:rsidR="00862409" w:rsidRPr="00862409">
              <w:rPr>
                <w:i/>
                <w:noProof/>
                <w:color w:val="FF0000"/>
                <w:lang w:val="ro-RO"/>
              </w:rPr>
              <w:t>în condițiile specifice întreprinderii respective</w:t>
            </w:r>
            <w:r w:rsidR="00862409">
              <w:rPr>
                <w:i/>
                <w:noProof/>
                <w:color w:val="FF0000"/>
                <w:lang w:val="ro-RO"/>
              </w:rPr>
              <w:t>, în lipsa ajutorului solicitat prin OS 6.1.-producție</w:t>
            </w:r>
            <w:r w:rsidR="00B36367">
              <w:rPr>
                <w:i/>
                <w:noProof/>
                <w:color w:val="FF0000"/>
                <w:lang w:val="ro-RO"/>
              </w:rPr>
              <w:t xml:space="preserve">, </w:t>
            </w:r>
            <w:r w:rsidR="00B36367" w:rsidRPr="00B36367">
              <w:rPr>
                <w:i/>
                <w:noProof/>
                <w:color w:val="FF0000"/>
                <w:lang w:val="ro-RO"/>
              </w:rPr>
              <w:t>justificată tehnico-economic</w:t>
            </w:r>
            <w:r w:rsidR="00B36367">
              <w:rPr>
                <w:i/>
                <w:noProof/>
                <w:color w:val="FF0000"/>
                <w:lang w:val="ro-RO"/>
              </w:rPr>
              <w:t xml:space="preserve">. </w:t>
            </w:r>
            <w:r w:rsidR="00763A1A" w:rsidRPr="00763A1A">
              <w:rPr>
                <w:i/>
                <w:noProof/>
                <w:color w:val="FF0000"/>
                <w:lang w:val="ro-RO"/>
              </w:rPr>
              <w:t>Costurile de investiții din scenariul contrafactual vor fi stabilite pe baza a cel puțin 3 oferte de preț/cataloage.</w:t>
            </w:r>
          </w:p>
          <w:p w14:paraId="4EBEDBDD" w14:textId="77777777" w:rsidR="00763A1A" w:rsidRDefault="00763A1A" w:rsidP="00BA26D2">
            <w:pPr>
              <w:autoSpaceDE w:val="0"/>
              <w:autoSpaceDN w:val="0"/>
              <w:adjustRightInd w:val="0"/>
              <w:jc w:val="both"/>
              <w:rPr>
                <w:ins w:id="0" w:author="Marilena Rusu" w:date="2017-05-04T15:32:00Z"/>
                <w:i/>
                <w:noProof/>
                <w:color w:val="FF0000"/>
                <w:lang w:val="ro-RO"/>
              </w:rPr>
            </w:pPr>
          </w:p>
          <w:p w14:paraId="60B698FC" w14:textId="77777777" w:rsidR="00891660" w:rsidRPr="00D4224F" w:rsidRDefault="00052961" w:rsidP="00BA26D2">
            <w:pPr>
              <w:autoSpaceDE w:val="0"/>
              <w:autoSpaceDN w:val="0"/>
              <w:adjustRightInd w:val="0"/>
              <w:jc w:val="both"/>
              <w:rPr>
                <w:i/>
                <w:noProof/>
                <w:color w:val="FF0000"/>
                <w:lang w:val="ro-RO"/>
              </w:rPr>
            </w:pPr>
            <w:bookmarkStart w:id="1" w:name="_GoBack"/>
            <w:bookmarkEnd w:id="1"/>
            <w:r>
              <w:rPr>
                <w:i/>
                <w:noProof/>
                <w:color w:val="FF0000"/>
                <w:lang w:val="ro-RO"/>
              </w:rPr>
              <w:t>De asemenea, se va justifica cerinţa</w:t>
            </w:r>
            <w:r w:rsidR="00F54DD1">
              <w:rPr>
                <w:i/>
                <w:noProof/>
                <w:color w:val="FF0000"/>
                <w:lang w:val="ro-RO"/>
              </w:rPr>
              <w:t xml:space="preserve"> conform căreia </w:t>
            </w:r>
            <w:r w:rsidR="00D4224F">
              <w:rPr>
                <w:rFonts w:cs="Times New Roman"/>
                <w:bCs/>
                <w:i/>
                <w:color w:val="FF0000"/>
                <w:szCs w:val="24"/>
                <w:lang w:val="ro-RO"/>
              </w:rPr>
              <w:t xml:space="preserve">costurile aferente ajutorului investițional solicitat prin Cererea de finanțare </w:t>
            </w:r>
            <w:r w:rsidR="00F54DD1" w:rsidRPr="00D4224F">
              <w:rPr>
                <w:rFonts w:cs="Times New Roman"/>
                <w:bCs/>
                <w:i/>
                <w:color w:val="FF0000"/>
                <w:szCs w:val="24"/>
                <w:lang w:val="ro-RO"/>
              </w:rPr>
              <w:t xml:space="preserve">sunt direct legate de realizarea unui nivel mai ridicat de protecție a </w:t>
            </w:r>
            <w:r w:rsidR="00F54DD1" w:rsidRPr="00DB1951">
              <w:rPr>
                <w:i/>
                <w:noProof/>
                <w:color w:val="FF0000"/>
                <w:lang w:val="ro-RO"/>
              </w:rPr>
              <w:t>mediului.</w:t>
            </w:r>
            <w:r w:rsidR="00DB1951" w:rsidRPr="00DB1951">
              <w:rPr>
                <w:i/>
                <w:noProof/>
                <w:color w:val="FF0000"/>
                <w:lang w:val="ro-RO"/>
              </w:rPr>
              <w:t xml:space="preserve"> Se va avea în vedere că investiţiile necesare pentru atingerea nivelului de protecţie a mediului impus de standardele Uniunii</w:t>
            </w:r>
            <w:r w:rsidR="00DB1951" w:rsidRPr="00DB1951">
              <w:rPr>
                <w:rFonts w:cs="Times New Roman"/>
                <w:bCs/>
                <w:i/>
                <w:color w:val="FF0000"/>
                <w:szCs w:val="24"/>
                <w:lang w:val="ro-RO"/>
              </w:rPr>
              <w:t xml:space="preserve"> nu </w:t>
            </w:r>
            <w:r w:rsidR="00DB1951">
              <w:rPr>
                <w:rFonts w:cs="Times New Roman"/>
                <w:bCs/>
                <w:i/>
                <w:color w:val="FF0000"/>
                <w:szCs w:val="24"/>
                <w:lang w:val="ro-RO"/>
              </w:rPr>
              <w:t>sunt</w:t>
            </w:r>
            <w:r w:rsidR="00DB1951" w:rsidRPr="00DB1951">
              <w:rPr>
                <w:rFonts w:cs="Times New Roman"/>
                <w:bCs/>
                <w:i/>
                <w:color w:val="FF0000"/>
                <w:szCs w:val="24"/>
                <w:lang w:val="ro-RO"/>
              </w:rPr>
              <w:t xml:space="preserve"> eligibil</w:t>
            </w:r>
            <w:r w:rsidR="00DB1951">
              <w:rPr>
                <w:rFonts w:cs="Times New Roman"/>
                <w:bCs/>
                <w:i/>
                <w:color w:val="FF0000"/>
                <w:szCs w:val="24"/>
                <w:lang w:val="ro-RO"/>
              </w:rPr>
              <w:t>e.</w:t>
            </w:r>
          </w:p>
          <w:p w14:paraId="5817DDA0" w14:textId="77777777" w:rsidR="00733A9C" w:rsidRDefault="00733A9C" w:rsidP="00891660">
            <w:pPr>
              <w:autoSpaceDE w:val="0"/>
              <w:autoSpaceDN w:val="0"/>
              <w:adjustRightInd w:val="0"/>
              <w:rPr>
                <w:i/>
                <w:noProof/>
                <w:color w:val="FF0000"/>
                <w:lang w:val="ro-RO"/>
              </w:rPr>
            </w:pPr>
          </w:p>
          <w:p w14:paraId="269E3A6A" w14:textId="77777777" w:rsidR="00B900A7" w:rsidRDefault="00891660" w:rsidP="00DB1951">
            <w:pPr>
              <w:autoSpaceDE w:val="0"/>
              <w:autoSpaceDN w:val="0"/>
              <w:adjustRightInd w:val="0"/>
              <w:jc w:val="both"/>
              <w:rPr>
                <w:b/>
                <w:noProof/>
                <w:u w:val="single"/>
                <w:lang w:val="ro-RO"/>
              </w:rPr>
            </w:pPr>
            <w:r>
              <w:rPr>
                <w:i/>
                <w:noProof/>
                <w:color w:val="FF0000"/>
                <w:lang w:val="ro-RO"/>
              </w:rPr>
              <w:t xml:space="preserve">Se </w:t>
            </w:r>
            <w:r w:rsidRPr="005E36AB">
              <w:rPr>
                <w:i/>
                <w:noProof/>
                <w:color w:val="FF0000"/>
                <w:lang w:val="ro-RO"/>
              </w:rPr>
              <w:t>va corela cu Declaraţia privind conformitatea cu regulile ajutorului de stat, Anexa C1.3 la Cererea de finanţare</w:t>
            </w:r>
            <w:r w:rsidR="005E36AB" w:rsidRPr="005E36AB">
              <w:rPr>
                <w:i/>
                <w:noProof/>
                <w:color w:val="FF0000"/>
                <w:lang w:val="ro-RO"/>
              </w:rPr>
              <w:t>, Studiul de fezabilitate și</w:t>
            </w:r>
            <w:r w:rsidR="00AC7260" w:rsidRPr="005E36AB">
              <w:rPr>
                <w:i/>
                <w:noProof/>
                <w:color w:val="FF0000"/>
                <w:lang w:val="ro-RO"/>
              </w:rPr>
              <w:t xml:space="preserve"> Analiza financiară</w:t>
            </w:r>
          </w:p>
        </w:tc>
      </w:tr>
    </w:tbl>
    <w:p w14:paraId="1CBD34D7" w14:textId="77777777" w:rsidR="00B900A7" w:rsidRDefault="00B900A7" w:rsidP="00D329E9">
      <w:pPr>
        <w:tabs>
          <w:tab w:val="left" w:pos="0"/>
        </w:tabs>
        <w:spacing w:after="0" w:line="240" w:lineRule="auto"/>
        <w:jc w:val="both"/>
        <w:rPr>
          <w:b/>
          <w:noProof/>
          <w:u w:val="single"/>
          <w:lang w:val="ro-RO"/>
        </w:rPr>
      </w:pPr>
    </w:p>
    <w:p w14:paraId="21A0E41D" w14:textId="77777777" w:rsidR="00236F32" w:rsidRPr="00236F32" w:rsidRDefault="00236F32" w:rsidP="00236F32">
      <w:pPr>
        <w:shd w:val="clear" w:color="auto" w:fill="FFFFFF"/>
        <w:spacing w:after="0" w:line="240" w:lineRule="auto"/>
        <w:jc w:val="both"/>
        <w:rPr>
          <w:rFonts w:eastAsia="Times New Roman" w:cs="Times New Roman"/>
          <w:b/>
          <w:i/>
          <w:szCs w:val="24"/>
          <w:lang w:val="ro-RO"/>
        </w:rPr>
      </w:pPr>
      <w:r w:rsidRPr="00236F32">
        <w:rPr>
          <w:rFonts w:eastAsia="Times New Roman" w:cs="Times New Roman"/>
          <w:b/>
          <w:szCs w:val="24"/>
          <w:lang w:val="ro-RO"/>
        </w:rPr>
        <w:t>Intensitatea ajutorului</w:t>
      </w:r>
      <w:r w:rsidRPr="00236F32">
        <w:rPr>
          <w:b/>
          <w:lang w:val="ro-RO"/>
        </w:rPr>
        <w:t xml:space="preserve"> </w:t>
      </w:r>
    </w:p>
    <w:p w14:paraId="345BF55E" w14:textId="77777777" w:rsidR="00236F32" w:rsidRPr="00C456E8" w:rsidRDefault="00236F32" w:rsidP="00236F32">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576"/>
      </w:tblGrid>
      <w:tr w:rsidR="00236F32" w:rsidRPr="00D345F2" w14:paraId="01672A51" w14:textId="77777777" w:rsidTr="00685335">
        <w:trPr>
          <w:trHeight w:val="1390"/>
        </w:trPr>
        <w:tc>
          <w:tcPr>
            <w:tcW w:w="9576" w:type="dxa"/>
          </w:tcPr>
          <w:p w14:paraId="46E0DFE7" w14:textId="77777777" w:rsidR="00236F32" w:rsidRDefault="00236F32" w:rsidP="00685335">
            <w:pPr>
              <w:shd w:val="clear" w:color="auto" w:fill="FFFFFF"/>
              <w:jc w:val="both"/>
              <w:rPr>
                <w:i/>
                <w:noProof/>
                <w:color w:val="FF0000"/>
                <w:lang w:val="ro-RO"/>
              </w:rPr>
            </w:pPr>
            <w:r w:rsidRPr="00D309B5">
              <w:rPr>
                <w:i/>
                <w:noProof/>
                <w:color w:val="FF0000"/>
                <w:lang w:val="ro-RO"/>
              </w:rPr>
              <w:t xml:space="preserve">În conformitate cu </w:t>
            </w:r>
            <w:r w:rsidRPr="00236F32">
              <w:rPr>
                <w:lang w:val="fr-FR"/>
              </w:rPr>
              <w:t xml:space="preserve"> </w:t>
            </w:r>
            <w:r w:rsidRPr="00236F32">
              <w:rPr>
                <w:i/>
                <w:noProof/>
                <w:color w:val="FF0000"/>
                <w:lang w:val="ro-RO"/>
              </w:rPr>
              <w:t xml:space="preserve">art. 41, alin 7, lit. a, alin.8 şi 9  </w:t>
            </w:r>
            <w:r w:rsidRPr="00D309B5">
              <w:rPr>
                <w:i/>
                <w:noProof/>
                <w:color w:val="FF0000"/>
                <w:lang w:val="ro-RO"/>
              </w:rPr>
              <w:t xml:space="preserve">din Regulamentul de ajutor de stat exceptat </w:t>
            </w:r>
            <w:r w:rsidR="00AF7C20" w:rsidRPr="00AF7C20">
              <w:rPr>
                <w:lang w:val="fr-FR"/>
              </w:rPr>
              <w:t xml:space="preserve"> </w:t>
            </w:r>
            <w:r w:rsidR="00AF7C20" w:rsidRPr="00AF7C20">
              <w:rPr>
                <w:i/>
                <w:noProof/>
                <w:color w:val="FF0000"/>
                <w:lang w:val="ro-RO"/>
              </w:rPr>
              <w:t xml:space="preserve">intensitatea ajutorului </w:t>
            </w:r>
            <w:r w:rsidR="00AF7C20">
              <w:rPr>
                <w:i/>
                <w:noProof/>
                <w:color w:val="FF0000"/>
                <w:lang w:val="ro-RO"/>
              </w:rPr>
              <w:t>nu va depăşi valorile precizate</w:t>
            </w:r>
            <w:r w:rsidR="007B4227">
              <w:rPr>
                <w:i/>
                <w:noProof/>
                <w:color w:val="FF0000"/>
                <w:lang w:val="ro-RO"/>
              </w:rPr>
              <w:t>.</w:t>
            </w:r>
          </w:p>
          <w:p w14:paraId="3BFA8912" w14:textId="77777777" w:rsidR="00236F32" w:rsidRDefault="00236F32" w:rsidP="00685335">
            <w:pPr>
              <w:shd w:val="clear" w:color="auto" w:fill="FFFFFF"/>
              <w:jc w:val="both"/>
              <w:rPr>
                <w:i/>
                <w:noProof/>
                <w:color w:val="FF0000"/>
                <w:lang w:val="ro-RO"/>
              </w:rPr>
            </w:pPr>
          </w:p>
          <w:p w14:paraId="15693D73" w14:textId="77777777" w:rsidR="00236F32" w:rsidRPr="00C456E8" w:rsidRDefault="007B4227" w:rsidP="009F00F9">
            <w:pPr>
              <w:shd w:val="clear" w:color="auto" w:fill="FFFFFF"/>
              <w:jc w:val="both"/>
              <w:rPr>
                <w:b/>
                <w:noProof/>
                <w:lang w:val="ro-RO"/>
              </w:rPr>
            </w:pPr>
            <w:r>
              <w:rPr>
                <w:i/>
                <w:noProof/>
                <w:color w:val="FF0000"/>
                <w:lang w:val="ro-RO"/>
              </w:rPr>
              <w:t>Se va justifica î</w:t>
            </w:r>
            <w:r w:rsidR="009F00F9">
              <w:rPr>
                <w:i/>
                <w:noProof/>
                <w:color w:val="FF0000"/>
                <w:lang w:val="ro-RO"/>
              </w:rPr>
              <w:t>ncadrarea în una din categoriile de întreprinderi prevăzute de prevederile legii 346</w:t>
            </w:r>
            <w:r>
              <w:rPr>
                <w:i/>
                <w:noProof/>
                <w:color w:val="FF0000"/>
                <w:lang w:val="ro-RO"/>
              </w:rPr>
              <w:t>/2004</w:t>
            </w:r>
            <w:r w:rsidR="009F00F9" w:rsidRPr="009F00F9">
              <w:rPr>
                <w:lang w:val="ro-RO"/>
              </w:rPr>
              <w:t xml:space="preserve"> </w:t>
            </w:r>
            <w:r w:rsidR="009F00F9" w:rsidRPr="009F00F9">
              <w:rPr>
                <w:i/>
                <w:noProof/>
                <w:color w:val="FF0000"/>
                <w:lang w:val="ro-RO"/>
              </w:rPr>
              <w:t>privind stimularea înfiinţării şi dezvoltării întreprinderilor mici şi mijlocii</w:t>
            </w:r>
            <w:r w:rsidR="009F00F9">
              <w:rPr>
                <w:i/>
                <w:noProof/>
                <w:color w:val="FF0000"/>
                <w:lang w:val="ro-RO"/>
              </w:rPr>
              <w:t xml:space="preserve"> art. 4, alin 1</w:t>
            </w:r>
            <w:r>
              <w:rPr>
                <w:i/>
                <w:noProof/>
                <w:color w:val="FF0000"/>
                <w:lang w:val="ro-RO"/>
              </w:rPr>
              <w:t>)</w:t>
            </w:r>
            <w:r w:rsidR="00067C30">
              <w:rPr>
                <w:i/>
                <w:noProof/>
                <w:color w:val="FF0000"/>
                <w:lang w:val="ro-RO"/>
              </w:rPr>
              <w:t>, în corelare cu Declaraţia privind tipul întreprinderii</w:t>
            </w:r>
            <w:r w:rsidR="00AC7260">
              <w:rPr>
                <w:i/>
                <w:noProof/>
                <w:color w:val="FF0000"/>
                <w:lang w:val="ro-RO"/>
              </w:rPr>
              <w:t xml:space="preserve">  și Analiza financiară</w:t>
            </w:r>
          </w:p>
        </w:tc>
      </w:tr>
    </w:tbl>
    <w:p w14:paraId="6DCF081D" w14:textId="77777777" w:rsidR="008F7BA4" w:rsidRDefault="008F7BA4" w:rsidP="008F7BA4">
      <w:pPr>
        <w:shd w:val="clear" w:color="auto" w:fill="FFFFFF"/>
        <w:spacing w:after="0" w:line="240" w:lineRule="auto"/>
        <w:jc w:val="both"/>
        <w:rPr>
          <w:b/>
          <w:i/>
          <w:noProof/>
          <w:lang w:val="ro-RO"/>
        </w:rPr>
      </w:pPr>
    </w:p>
    <w:p w14:paraId="3A774490" w14:textId="77777777" w:rsidR="008F7BA4" w:rsidRDefault="008F7BA4" w:rsidP="008F7BA4">
      <w:pPr>
        <w:shd w:val="clear" w:color="auto" w:fill="FFFFFF"/>
        <w:spacing w:after="0" w:line="240" w:lineRule="auto"/>
        <w:jc w:val="both"/>
        <w:rPr>
          <w:b/>
          <w:i/>
          <w:noProof/>
          <w:lang w:val="ro-RO"/>
        </w:rPr>
      </w:pPr>
    </w:p>
    <w:p w14:paraId="0C8E0947" w14:textId="77777777" w:rsidR="008F7BA4" w:rsidRDefault="008F7BA4" w:rsidP="008F7BA4">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14:paraId="4006AEC7" w14:textId="77777777" w:rsidR="00B1772C" w:rsidRDefault="00B1772C" w:rsidP="008F7BA4">
      <w:pPr>
        <w:shd w:val="clear" w:color="auto" w:fill="FFFFFF"/>
        <w:spacing w:after="0" w:line="240" w:lineRule="auto"/>
        <w:jc w:val="both"/>
        <w:rPr>
          <w:b/>
          <w:i/>
          <w:noProof/>
          <w:lang w:val="ro-RO"/>
        </w:rPr>
      </w:pPr>
    </w:p>
    <w:p w14:paraId="5B6BD4CB" w14:textId="77777777" w:rsidR="00B1772C" w:rsidRDefault="00B1772C" w:rsidP="008F7BA4">
      <w:pPr>
        <w:shd w:val="clear" w:color="auto" w:fill="FFFFFF"/>
        <w:spacing w:after="0" w:line="240" w:lineRule="auto"/>
        <w:jc w:val="both"/>
        <w:rPr>
          <w:b/>
          <w:i/>
          <w:noProof/>
          <w:lang w:val="ro-RO"/>
        </w:rPr>
      </w:pPr>
    </w:p>
    <w:p w14:paraId="52CF5B0B" w14:textId="77777777" w:rsidR="00B1772C" w:rsidRPr="006222DB" w:rsidRDefault="00B1772C" w:rsidP="008F7BA4">
      <w:pPr>
        <w:shd w:val="clear" w:color="auto" w:fill="FFFFFF"/>
        <w:spacing w:after="0" w:line="240" w:lineRule="auto"/>
        <w:jc w:val="both"/>
        <w:rPr>
          <w:b/>
          <w:i/>
          <w:noProof/>
          <w:szCs w:val="24"/>
          <w:lang w:val="ro-RO"/>
        </w:rPr>
      </w:pPr>
    </w:p>
    <w:p w14:paraId="77E49307" w14:textId="77777777" w:rsidR="00B1772C" w:rsidRPr="00B1772C" w:rsidRDefault="00B1772C" w:rsidP="00BA26D2">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14:paraId="16E9722D" w14:textId="77777777" w:rsidR="00D329E9" w:rsidRDefault="00D329E9" w:rsidP="00D329E9">
      <w:pPr>
        <w:shd w:val="clear" w:color="auto" w:fill="FFFFFF"/>
        <w:spacing w:before="100" w:beforeAutospacing="1" w:after="100" w:afterAutospacing="1" w:line="240" w:lineRule="auto"/>
        <w:jc w:val="both"/>
        <w:rPr>
          <w:noProof/>
          <w:lang w:val="ro-RO"/>
        </w:rPr>
      </w:pPr>
    </w:p>
    <w:sectPr w:rsidR="00D329E9" w:rsidSect="00205561">
      <w:headerReference w:type="default" r:id="rId7"/>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73870" w14:textId="77777777" w:rsidR="00694714" w:rsidRDefault="00694714" w:rsidP="00B1772C">
      <w:pPr>
        <w:spacing w:after="0" w:line="240" w:lineRule="auto"/>
      </w:pPr>
      <w:r>
        <w:separator/>
      </w:r>
    </w:p>
  </w:endnote>
  <w:endnote w:type="continuationSeparator" w:id="0">
    <w:p w14:paraId="45BA2630" w14:textId="77777777" w:rsidR="00694714" w:rsidRDefault="00694714"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E9164" w14:textId="77777777" w:rsidR="00694714" w:rsidRDefault="00694714" w:rsidP="00B1772C">
      <w:pPr>
        <w:spacing w:after="0" w:line="240" w:lineRule="auto"/>
      </w:pPr>
      <w:r>
        <w:separator/>
      </w:r>
    </w:p>
  </w:footnote>
  <w:footnote w:type="continuationSeparator" w:id="0">
    <w:p w14:paraId="008C5FEE" w14:textId="77777777" w:rsidR="00694714" w:rsidRDefault="00694714" w:rsidP="00B1772C">
      <w:pPr>
        <w:spacing w:after="0" w:line="240" w:lineRule="auto"/>
      </w:pPr>
      <w:r>
        <w:continuationSeparator/>
      </w:r>
    </w:p>
  </w:footnote>
  <w:footnote w:id="1">
    <w:p w14:paraId="521A3FEE" w14:textId="77777777" w:rsidR="00C36D95" w:rsidRPr="00F53592" w:rsidRDefault="00C36D95" w:rsidP="00C36D95">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3CAF3" w14:textId="77777777" w:rsidR="00E77C31" w:rsidRPr="004D5A90" w:rsidRDefault="00205561" w:rsidP="00205561">
    <w:pPr>
      <w:pStyle w:val="Header"/>
      <w:spacing w:after="240"/>
      <w:rPr>
        <w:sz w:val="16"/>
        <w:szCs w:val="16"/>
        <w:lang w:val="fr-FR"/>
      </w:rPr>
    </w:pPr>
    <w:r w:rsidRPr="004D5A90">
      <w:rPr>
        <w:sz w:val="16"/>
        <w:szCs w:val="16"/>
        <w:lang w:val="fr-FR"/>
      </w:rPr>
      <w:t xml:space="preserve">POIM 2014-2020                                                                                                                 </w:t>
    </w:r>
    <w:r w:rsidR="003933E0">
      <w:rPr>
        <w:sz w:val="16"/>
        <w:szCs w:val="16"/>
        <w:lang w:val="fr-FR"/>
      </w:rPr>
      <w:t xml:space="preserve">                       </w:t>
    </w:r>
    <w:r w:rsidRPr="004D5A90">
      <w:rPr>
        <w:sz w:val="16"/>
        <w:szCs w:val="16"/>
        <w:lang w:val="fr-FR"/>
      </w:rPr>
      <w:t xml:space="preserve">  Ghidul Solicitantului_</w:t>
    </w:r>
    <w:r w:rsidR="003933E0">
      <w:rPr>
        <w:sz w:val="16"/>
        <w:szCs w:val="16"/>
        <w:lang w:val="fr-FR"/>
      </w:rPr>
      <w:t>OS 6.</w:t>
    </w:r>
    <w:r w:rsidR="00AE669D">
      <w:rPr>
        <w:sz w:val="16"/>
        <w:szCs w:val="16"/>
        <w:lang w:val="fr-FR"/>
      </w:rPr>
      <w:t>1-producţie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lena Rusu">
    <w15:presenceInfo w15:providerId="AD" w15:userId="S-1-5-21-895803295-2093625191-1635367069-13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B4"/>
    <w:rsid w:val="0000076B"/>
    <w:rsid w:val="00017A7D"/>
    <w:rsid w:val="00052961"/>
    <w:rsid w:val="000550B4"/>
    <w:rsid w:val="00067C30"/>
    <w:rsid w:val="000B43F6"/>
    <w:rsid w:val="000C2C4B"/>
    <w:rsid w:val="000F6D69"/>
    <w:rsid w:val="0010170A"/>
    <w:rsid w:val="001276E2"/>
    <w:rsid w:val="00131189"/>
    <w:rsid w:val="00132DD7"/>
    <w:rsid w:val="001353D1"/>
    <w:rsid w:val="00136FEB"/>
    <w:rsid w:val="00137F01"/>
    <w:rsid w:val="0014161B"/>
    <w:rsid w:val="00146A54"/>
    <w:rsid w:val="00157B0B"/>
    <w:rsid w:val="0016229D"/>
    <w:rsid w:val="00172F38"/>
    <w:rsid w:val="001947CD"/>
    <w:rsid w:val="001B0957"/>
    <w:rsid w:val="001C1064"/>
    <w:rsid w:val="001D18BB"/>
    <w:rsid w:val="00205561"/>
    <w:rsid w:val="00215756"/>
    <w:rsid w:val="00233686"/>
    <w:rsid w:val="00236F32"/>
    <w:rsid w:val="00243867"/>
    <w:rsid w:val="00252D04"/>
    <w:rsid w:val="00264E1B"/>
    <w:rsid w:val="00270CA3"/>
    <w:rsid w:val="00280831"/>
    <w:rsid w:val="00284522"/>
    <w:rsid w:val="002B7156"/>
    <w:rsid w:val="002C3C68"/>
    <w:rsid w:val="002D7E66"/>
    <w:rsid w:val="002F1002"/>
    <w:rsid w:val="00305914"/>
    <w:rsid w:val="00306447"/>
    <w:rsid w:val="00335A65"/>
    <w:rsid w:val="003633A6"/>
    <w:rsid w:val="00365DF4"/>
    <w:rsid w:val="00373896"/>
    <w:rsid w:val="00390560"/>
    <w:rsid w:val="003933E0"/>
    <w:rsid w:val="003935FA"/>
    <w:rsid w:val="003B1722"/>
    <w:rsid w:val="003B5493"/>
    <w:rsid w:val="003C5608"/>
    <w:rsid w:val="003D0725"/>
    <w:rsid w:val="003D15E9"/>
    <w:rsid w:val="003D20DF"/>
    <w:rsid w:val="003F037D"/>
    <w:rsid w:val="0040695A"/>
    <w:rsid w:val="0040742C"/>
    <w:rsid w:val="00421E8E"/>
    <w:rsid w:val="00423F5E"/>
    <w:rsid w:val="00445199"/>
    <w:rsid w:val="00464009"/>
    <w:rsid w:val="00470838"/>
    <w:rsid w:val="00486352"/>
    <w:rsid w:val="00496327"/>
    <w:rsid w:val="004C2091"/>
    <w:rsid w:val="004C2242"/>
    <w:rsid w:val="004D5A90"/>
    <w:rsid w:val="004D7CCE"/>
    <w:rsid w:val="004E00A4"/>
    <w:rsid w:val="0054638D"/>
    <w:rsid w:val="00555152"/>
    <w:rsid w:val="005B1CB7"/>
    <w:rsid w:val="005C59CE"/>
    <w:rsid w:val="005D5609"/>
    <w:rsid w:val="005E36AB"/>
    <w:rsid w:val="005F3C9B"/>
    <w:rsid w:val="005F5D53"/>
    <w:rsid w:val="006049F7"/>
    <w:rsid w:val="00606AD9"/>
    <w:rsid w:val="0061296D"/>
    <w:rsid w:val="0062206D"/>
    <w:rsid w:val="006222DB"/>
    <w:rsid w:val="00625C36"/>
    <w:rsid w:val="0062654E"/>
    <w:rsid w:val="006407F0"/>
    <w:rsid w:val="00650E27"/>
    <w:rsid w:val="00687F6F"/>
    <w:rsid w:val="00694714"/>
    <w:rsid w:val="006A6A29"/>
    <w:rsid w:val="006B67DF"/>
    <w:rsid w:val="006C4180"/>
    <w:rsid w:val="006C4492"/>
    <w:rsid w:val="006D6E8A"/>
    <w:rsid w:val="006E01F5"/>
    <w:rsid w:val="006F596D"/>
    <w:rsid w:val="00704F28"/>
    <w:rsid w:val="00712EE7"/>
    <w:rsid w:val="00722590"/>
    <w:rsid w:val="00733A9C"/>
    <w:rsid w:val="007513CC"/>
    <w:rsid w:val="00763A1A"/>
    <w:rsid w:val="00790C20"/>
    <w:rsid w:val="00796E6A"/>
    <w:rsid w:val="007A4998"/>
    <w:rsid w:val="007B17E3"/>
    <w:rsid w:val="007B4227"/>
    <w:rsid w:val="007D1316"/>
    <w:rsid w:val="007F2198"/>
    <w:rsid w:val="0080360E"/>
    <w:rsid w:val="008209F4"/>
    <w:rsid w:val="00824C5B"/>
    <w:rsid w:val="0082538B"/>
    <w:rsid w:val="00830E60"/>
    <w:rsid w:val="00831108"/>
    <w:rsid w:val="0083509A"/>
    <w:rsid w:val="00862409"/>
    <w:rsid w:val="00891660"/>
    <w:rsid w:val="00895655"/>
    <w:rsid w:val="008D43BC"/>
    <w:rsid w:val="008E072C"/>
    <w:rsid w:val="008F7BA4"/>
    <w:rsid w:val="00913A01"/>
    <w:rsid w:val="00924EE8"/>
    <w:rsid w:val="00926DA7"/>
    <w:rsid w:val="00932AD7"/>
    <w:rsid w:val="00964B14"/>
    <w:rsid w:val="00982C02"/>
    <w:rsid w:val="00983E91"/>
    <w:rsid w:val="009863C8"/>
    <w:rsid w:val="00996219"/>
    <w:rsid w:val="00997686"/>
    <w:rsid w:val="009A3300"/>
    <w:rsid w:val="009C5367"/>
    <w:rsid w:val="009D7400"/>
    <w:rsid w:val="009F00F9"/>
    <w:rsid w:val="00A22C57"/>
    <w:rsid w:val="00A31866"/>
    <w:rsid w:val="00A31CFE"/>
    <w:rsid w:val="00A54628"/>
    <w:rsid w:val="00A57E97"/>
    <w:rsid w:val="00A6433E"/>
    <w:rsid w:val="00A73FDA"/>
    <w:rsid w:val="00A7533E"/>
    <w:rsid w:val="00AA3BD5"/>
    <w:rsid w:val="00AC7260"/>
    <w:rsid w:val="00AC79F8"/>
    <w:rsid w:val="00AE032F"/>
    <w:rsid w:val="00AE669D"/>
    <w:rsid w:val="00AF7C20"/>
    <w:rsid w:val="00B00367"/>
    <w:rsid w:val="00B1772C"/>
    <w:rsid w:val="00B23684"/>
    <w:rsid w:val="00B34712"/>
    <w:rsid w:val="00B36367"/>
    <w:rsid w:val="00B44EEA"/>
    <w:rsid w:val="00B54331"/>
    <w:rsid w:val="00B57A33"/>
    <w:rsid w:val="00B612FE"/>
    <w:rsid w:val="00B67CE2"/>
    <w:rsid w:val="00B80FF9"/>
    <w:rsid w:val="00B81C7F"/>
    <w:rsid w:val="00B900A7"/>
    <w:rsid w:val="00BA0356"/>
    <w:rsid w:val="00BA26D2"/>
    <w:rsid w:val="00BA5EA8"/>
    <w:rsid w:val="00BA64BB"/>
    <w:rsid w:val="00BD6E19"/>
    <w:rsid w:val="00BE15C5"/>
    <w:rsid w:val="00C0541A"/>
    <w:rsid w:val="00C113F2"/>
    <w:rsid w:val="00C217DE"/>
    <w:rsid w:val="00C30B3D"/>
    <w:rsid w:val="00C36D95"/>
    <w:rsid w:val="00C456E8"/>
    <w:rsid w:val="00CB1CF6"/>
    <w:rsid w:val="00CE0DB7"/>
    <w:rsid w:val="00CE2433"/>
    <w:rsid w:val="00CE4705"/>
    <w:rsid w:val="00CF7BF0"/>
    <w:rsid w:val="00D15FDB"/>
    <w:rsid w:val="00D254D7"/>
    <w:rsid w:val="00D309B5"/>
    <w:rsid w:val="00D329E9"/>
    <w:rsid w:val="00D345F2"/>
    <w:rsid w:val="00D369E7"/>
    <w:rsid w:val="00D4224F"/>
    <w:rsid w:val="00D43DAA"/>
    <w:rsid w:val="00D72871"/>
    <w:rsid w:val="00D860DD"/>
    <w:rsid w:val="00D90E91"/>
    <w:rsid w:val="00DA60F3"/>
    <w:rsid w:val="00DB1951"/>
    <w:rsid w:val="00DB6F54"/>
    <w:rsid w:val="00DE4440"/>
    <w:rsid w:val="00DF74B5"/>
    <w:rsid w:val="00E038EB"/>
    <w:rsid w:val="00E34300"/>
    <w:rsid w:val="00E77C31"/>
    <w:rsid w:val="00E77D5A"/>
    <w:rsid w:val="00E947EE"/>
    <w:rsid w:val="00EB5A9A"/>
    <w:rsid w:val="00F262AC"/>
    <w:rsid w:val="00F54757"/>
    <w:rsid w:val="00F54DD1"/>
    <w:rsid w:val="00F85441"/>
    <w:rsid w:val="00FA051A"/>
    <w:rsid w:val="00FB1D12"/>
    <w:rsid w:val="00FE794C"/>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D21DE"/>
  <w15:docId w15:val="{538BF726-1D4F-49E5-A2E0-E0AD63CFC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CommentReference">
    <w:name w:val="annotation reference"/>
    <w:basedOn w:val="DefaultParagraphFont"/>
    <w:uiPriority w:val="99"/>
    <w:semiHidden/>
    <w:unhideWhenUsed/>
    <w:rsid w:val="009863C8"/>
    <w:rPr>
      <w:sz w:val="16"/>
      <w:szCs w:val="16"/>
    </w:rPr>
  </w:style>
  <w:style w:type="paragraph" w:styleId="CommentText">
    <w:name w:val="annotation text"/>
    <w:basedOn w:val="Normal"/>
    <w:link w:val="CommentTextChar"/>
    <w:uiPriority w:val="99"/>
    <w:semiHidden/>
    <w:unhideWhenUsed/>
    <w:rsid w:val="009863C8"/>
    <w:pPr>
      <w:spacing w:line="240" w:lineRule="auto"/>
    </w:pPr>
    <w:rPr>
      <w:sz w:val="20"/>
      <w:szCs w:val="20"/>
    </w:rPr>
  </w:style>
  <w:style w:type="character" w:customStyle="1" w:styleId="CommentTextChar">
    <w:name w:val="Comment Text Char"/>
    <w:basedOn w:val="DefaultParagraphFont"/>
    <w:link w:val="CommentText"/>
    <w:uiPriority w:val="99"/>
    <w:semiHidden/>
    <w:rsid w:val="009863C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863C8"/>
    <w:rPr>
      <w:b/>
      <w:bCs/>
    </w:rPr>
  </w:style>
  <w:style w:type="character" w:customStyle="1" w:styleId="CommentSubjectChar">
    <w:name w:val="Comment Subject Char"/>
    <w:basedOn w:val="CommentTextChar"/>
    <w:link w:val="CommentSubject"/>
    <w:uiPriority w:val="99"/>
    <w:semiHidden/>
    <w:rsid w:val="009863C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7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4</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10016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Marilena Rusu</cp:lastModifiedBy>
  <cp:revision>168</cp:revision>
  <dcterms:created xsi:type="dcterms:W3CDTF">2016-05-17T07:03:00Z</dcterms:created>
  <dcterms:modified xsi:type="dcterms:W3CDTF">2017-05-04T12:33:00Z</dcterms:modified>
</cp:coreProperties>
</file>